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A5E84" w:rsidRDefault="00CE2BDD">
      <w:pPr>
        <w:pStyle w:val="Title"/>
        <w:pBdr>
          <w:bottom w:val="none" w:sz="0" w:space="0" w:color="000000"/>
        </w:pBdr>
        <w:spacing w:before="0" w:after="0"/>
        <w:jc w:val="center"/>
        <w:rPr>
          <w:rFonts w:ascii="Arial" w:eastAsia="Arial" w:hAnsi="Arial" w:cs="Arial"/>
          <w:b/>
          <w:sz w:val="32"/>
          <w:szCs w:val="32"/>
        </w:rPr>
      </w:pPr>
      <w:r>
        <w:rPr>
          <w:rFonts w:ascii="Arial" w:eastAsia="Arial" w:hAnsi="Arial" w:cs="Arial"/>
          <w:b/>
          <w:sz w:val="32"/>
          <w:szCs w:val="32"/>
        </w:rPr>
        <w:t>PARTICIPANT INFORMATION SHEET</w:t>
      </w:r>
    </w:p>
    <w:p w14:paraId="00000002" w14:textId="77777777" w:rsidR="00CA5E84" w:rsidRDefault="00CA5E84">
      <w:pPr>
        <w:spacing w:before="0" w:after="0" w:line="360" w:lineRule="auto"/>
      </w:pPr>
    </w:p>
    <w:p w14:paraId="00000003" w14:textId="77777777" w:rsidR="00CA5E84" w:rsidRDefault="00CE2BDD">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0" w:line="360" w:lineRule="auto"/>
        <w:jc w:val="center"/>
        <w:rPr>
          <w:rFonts w:ascii="Arial" w:eastAsia="Arial" w:hAnsi="Arial" w:cs="Arial"/>
          <w:b/>
          <w:sz w:val="24"/>
          <w:szCs w:val="24"/>
        </w:rPr>
      </w:pPr>
      <w:r>
        <w:rPr>
          <w:rFonts w:ascii="Arial" w:eastAsia="Arial" w:hAnsi="Arial" w:cs="Arial"/>
          <w:b/>
          <w:sz w:val="24"/>
          <w:szCs w:val="24"/>
        </w:rPr>
        <w:t>The TYPHOON Study</w:t>
      </w:r>
    </w:p>
    <w:p w14:paraId="00000004" w14:textId="77777777" w:rsidR="00CA5E84" w:rsidRDefault="00CE2BDD">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0" w:line="360" w:lineRule="auto"/>
        <w:jc w:val="center"/>
        <w:rPr>
          <w:rFonts w:ascii="Arial" w:eastAsia="Arial" w:hAnsi="Arial" w:cs="Arial"/>
          <w:sz w:val="24"/>
          <w:szCs w:val="24"/>
        </w:rPr>
      </w:pPr>
      <w:r>
        <w:rPr>
          <w:rFonts w:ascii="Arial" w:eastAsia="Arial" w:hAnsi="Arial" w:cs="Arial"/>
          <w:b/>
          <w:sz w:val="24"/>
          <w:szCs w:val="24"/>
          <w:u w:val="single"/>
        </w:rPr>
        <w:t>T</w:t>
      </w:r>
      <w:r>
        <w:rPr>
          <w:rFonts w:ascii="Arial" w:eastAsia="Arial" w:hAnsi="Arial" w:cs="Arial"/>
          <w:sz w:val="24"/>
          <w:szCs w:val="24"/>
        </w:rPr>
        <w:t>ONSILLECTOM</w:t>
      </w:r>
      <w:r>
        <w:rPr>
          <w:rFonts w:ascii="Arial" w:eastAsia="Arial" w:hAnsi="Arial" w:cs="Arial"/>
          <w:b/>
          <w:sz w:val="24"/>
          <w:szCs w:val="24"/>
          <w:u w:val="single"/>
        </w:rPr>
        <w:t>Y</w:t>
      </w:r>
      <w:r>
        <w:rPr>
          <w:rFonts w:ascii="Arial" w:eastAsia="Arial" w:hAnsi="Arial" w:cs="Arial"/>
          <w:sz w:val="24"/>
          <w:szCs w:val="24"/>
        </w:rPr>
        <w:t xml:space="preserve"> </w:t>
      </w:r>
      <w:r>
        <w:rPr>
          <w:rFonts w:ascii="Arial" w:eastAsia="Arial" w:hAnsi="Arial" w:cs="Arial"/>
          <w:b/>
          <w:sz w:val="24"/>
          <w:szCs w:val="24"/>
          <w:u w:val="single"/>
        </w:rPr>
        <w:t>P</w:t>
      </w:r>
      <w:r>
        <w:rPr>
          <w:rFonts w:ascii="Arial" w:eastAsia="Arial" w:hAnsi="Arial" w:cs="Arial"/>
          <w:sz w:val="24"/>
          <w:szCs w:val="24"/>
        </w:rPr>
        <w:t xml:space="preserve">OSTOPERATIVE </w:t>
      </w:r>
      <w:r>
        <w:rPr>
          <w:rFonts w:ascii="Arial" w:eastAsia="Arial" w:hAnsi="Arial" w:cs="Arial"/>
          <w:b/>
          <w:sz w:val="24"/>
          <w:szCs w:val="24"/>
          <w:u w:val="single"/>
        </w:rPr>
        <w:t>H</w:t>
      </w:r>
      <w:r>
        <w:rPr>
          <w:rFonts w:ascii="Arial" w:eastAsia="Arial" w:hAnsi="Arial" w:cs="Arial"/>
          <w:sz w:val="24"/>
          <w:szCs w:val="24"/>
        </w:rPr>
        <w:t xml:space="preserve">AEMORRHAGE </w:t>
      </w:r>
      <w:r>
        <w:rPr>
          <w:rFonts w:ascii="Arial" w:eastAsia="Arial" w:hAnsi="Arial" w:cs="Arial"/>
          <w:b/>
          <w:sz w:val="24"/>
          <w:szCs w:val="24"/>
          <w:u w:val="single"/>
        </w:rPr>
        <w:t>O</w:t>
      </w:r>
      <w:r>
        <w:rPr>
          <w:rFonts w:ascii="Arial" w:eastAsia="Arial" w:hAnsi="Arial" w:cs="Arial"/>
          <w:sz w:val="24"/>
          <w:szCs w:val="24"/>
        </w:rPr>
        <w:t xml:space="preserve">UTCOMES AND </w:t>
      </w:r>
      <w:r>
        <w:rPr>
          <w:rFonts w:ascii="Arial" w:eastAsia="Arial" w:hAnsi="Arial" w:cs="Arial"/>
          <w:b/>
          <w:sz w:val="24"/>
          <w:szCs w:val="24"/>
          <w:u w:val="single"/>
        </w:rPr>
        <w:t>O</w:t>
      </w:r>
      <w:r>
        <w:rPr>
          <w:rFonts w:ascii="Arial" w:eastAsia="Arial" w:hAnsi="Arial" w:cs="Arial"/>
          <w:sz w:val="24"/>
          <w:szCs w:val="24"/>
        </w:rPr>
        <w:t xml:space="preserve">BSERVATIONS </w:t>
      </w:r>
      <w:r>
        <w:rPr>
          <w:rFonts w:ascii="Arial" w:eastAsia="Arial" w:hAnsi="Arial" w:cs="Arial"/>
          <w:b/>
          <w:sz w:val="24"/>
          <w:szCs w:val="24"/>
          <w:u w:val="single"/>
        </w:rPr>
        <w:t>N</w:t>
      </w:r>
      <w:r>
        <w:rPr>
          <w:rFonts w:ascii="Arial" w:eastAsia="Arial" w:hAnsi="Arial" w:cs="Arial"/>
          <w:sz w:val="24"/>
          <w:szCs w:val="24"/>
        </w:rPr>
        <w:t>ATIONAL COHORT STUDY</w:t>
      </w:r>
    </w:p>
    <w:p w14:paraId="00000005" w14:textId="77777777" w:rsidR="00CA5E84" w:rsidRDefault="00CA5E8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before="0" w:after="0" w:line="360" w:lineRule="auto"/>
        <w:jc w:val="center"/>
        <w:rPr>
          <w:rFonts w:ascii="Arial" w:eastAsia="Arial" w:hAnsi="Arial" w:cs="Arial"/>
          <w:color w:val="0000FF"/>
          <w:sz w:val="24"/>
          <w:szCs w:val="24"/>
        </w:rPr>
      </w:pPr>
    </w:p>
    <w:p w14:paraId="00000006"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Introduction</w:t>
      </w:r>
    </w:p>
    <w:p w14:paraId="00000007" w14:textId="77777777" w:rsidR="00CA5E84" w:rsidRDefault="00CE2BDD">
      <w:pPr>
        <w:spacing w:before="0" w:after="0" w:line="360" w:lineRule="auto"/>
        <w:rPr>
          <w:rFonts w:ascii="Arial" w:eastAsia="Arial" w:hAnsi="Arial" w:cs="Arial"/>
        </w:rPr>
      </w:pPr>
      <w:r>
        <w:rPr>
          <w:rFonts w:ascii="Arial" w:eastAsia="Arial" w:hAnsi="Arial" w:cs="Arial"/>
        </w:rPr>
        <w:t xml:space="preserve">We are a team of surgeons involved in the care of patients having a tonsillectomy. We are inviting you to participate in research looking at complications following tonsillectomy, particularly bleeding. </w:t>
      </w:r>
    </w:p>
    <w:p w14:paraId="00000008" w14:textId="77777777" w:rsidR="00CA5E84" w:rsidRDefault="00CA5E84">
      <w:pPr>
        <w:spacing w:before="0" w:after="0" w:line="360" w:lineRule="auto"/>
        <w:rPr>
          <w:rFonts w:ascii="Arial" w:eastAsia="Arial" w:hAnsi="Arial" w:cs="Arial"/>
        </w:rPr>
      </w:pPr>
    </w:p>
    <w:p w14:paraId="00000009"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What is the purpose of this research?</w:t>
      </w:r>
    </w:p>
    <w:p w14:paraId="0000000A" w14:textId="61037FC6" w:rsidR="00CA5E84" w:rsidRDefault="00CE2BDD">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rPr>
      </w:pPr>
      <w:r>
        <w:rPr>
          <w:rFonts w:ascii="Arial" w:eastAsia="Arial" w:hAnsi="Arial" w:cs="Arial"/>
        </w:rPr>
        <w:t>A recent large trial in the UK (</w:t>
      </w:r>
      <w:hyperlink r:id="rId8">
        <w:r>
          <w:rPr>
            <w:rFonts w:ascii="Arial" w:eastAsia="Arial" w:hAnsi="Arial" w:cs="Arial"/>
            <w:color w:val="1155CC"/>
            <w:u w:val="single"/>
          </w:rPr>
          <w:t>https://research.ncl.ac.uk/nattina/</w:t>
        </w:r>
      </w:hyperlink>
      <w:r>
        <w:rPr>
          <w:rFonts w:ascii="Arial" w:eastAsia="Arial" w:hAnsi="Arial" w:cs="Arial"/>
        </w:rPr>
        <w:t xml:space="preserve">) demonstrated that tonsillectomy is an effective treatment for patients with recurrent sore throats. Bleeding after the surgery is one of the most important risks of tonsillectomy surgery, and can range from small streaks of blood in the saliva to </w:t>
      </w:r>
      <w:ins w:id="0" w:author="Lucy Li" w:date="2025-10-13T20:42:00Z">
        <w:r>
          <w:rPr>
            <w:rFonts w:ascii="Arial" w:eastAsia="Arial" w:hAnsi="Arial" w:cs="Arial"/>
          </w:rPr>
          <w:t xml:space="preserve">more severe </w:t>
        </w:r>
      </w:ins>
      <w:r>
        <w:rPr>
          <w:rFonts w:ascii="Arial" w:eastAsia="Arial" w:hAnsi="Arial" w:cs="Arial"/>
        </w:rPr>
        <w:t xml:space="preserve">bleeding </w:t>
      </w:r>
      <w:del w:id="1" w:author="Lucy Li" w:date="2025-10-13T20:42:00Z">
        <w:r w:rsidR="00C61B3F">
          <w:rPr>
            <w:rFonts w:ascii="Arial" w:eastAsia="Arial" w:hAnsi="Arial" w:cs="Arial"/>
          </w:rPr>
          <w:delText>significant enough you may need to go back to theatre to stop it.</w:delText>
        </w:r>
      </w:del>
      <w:ins w:id="2" w:author="Lucy Li" w:date="2025-10-13T20:42:00Z">
        <w:r>
          <w:rPr>
            <w:rFonts w:ascii="Arial" w:eastAsia="Arial" w:hAnsi="Arial" w:cs="Arial"/>
          </w:rPr>
          <w:t>requiring further surgery.</w:t>
        </w:r>
      </w:ins>
      <w:r>
        <w:rPr>
          <w:rFonts w:ascii="Arial" w:eastAsia="Arial" w:hAnsi="Arial" w:cs="Arial"/>
        </w:rPr>
        <w:t xml:space="preserve"> Over the last 10 years</w:t>
      </w:r>
      <w:del w:id="3" w:author="Lucy Li" w:date="2025-10-13T20:42:00Z">
        <w:r w:rsidR="00C61B3F">
          <w:rPr>
            <w:rFonts w:ascii="Arial" w:eastAsia="Arial" w:hAnsi="Arial" w:cs="Arial"/>
          </w:rPr>
          <w:delText xml:space="preserve"> we have seen</w:delText>
        </w:r>
      </w:del>
      <w:ins w:id="4" w:author="Lucy Li" w:date="2025-10-13T20:42:00Z">
        <w:r>
          <w:rPr>
            <w:rFonts w:ascii="Arial" w:eastAsia="Arial" w:hAnsi="Arial" w:cs="Arial"/>
          </w:rPr>
          <w:t>, there has been</w:t>
        </w:r>
      </w:ins>
      <w:r>
        <w:rPr>
          <w:rFonts w:ascii="Arial" w:eastAsia="Arial" w:hAnsi="Arial" w:cs="Arial"/>
        </w:rPr>
        <w:t xml:space="preserve"> a significant increase in the number of patients returning to hospital with either bleeding or severe pain following surgery, the reasons for which are currently unclear.  </w:t>
      </w:r>
    </w:p>
    <w:p w14:paraId="0000000B" w14:textId="77777777" w:rsidR="00CA5E84" w:rsidRDefault="00CA5E84">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u w:val="single"/>
        </w:rPr>
      </w:pPr>
    </w:p>
    <w:p w14:paraId="0000000C" w14:textId="5E49C3D1" w:rsidR="00CA5E84" w:rsidRDefault="00CE2BDD">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rPr>
      </w:pPr>
      <w:r>
        <w:rPr>
          <w:rFonts w:ascii="Arial" w:eastAsia="Arial" w:hAnsi="Arial" w:cs="Arial"/>
        </w:rPr>
        <w:t xml:space="preserve">The aim of this research is to investigate the factors associated with bleeding and other complications in the first 28 days after a tonsillectomy. We hope the results of the study will help improve the standard of care we offer to patients undergoing </w:t>
      </w:r>
      <w:del w:id="5" w:author="Lucy Li" w:date="2025-10-13T20:42:00Z">
        <w:r w:rsidR="00C61B3F">
          <w:rPr>
            <w:rFonts w:ascii="Arial" w:eastAsia="Arial" w:hAnsi="Arial" w:cs="Arial"/>
          </w:rPr>
          <w:delText>tonsillectomies</w:delText>
        </w:r>
      </w:del>
      <w:ins w:id="6" w:author="Lucy Li" w:date="2025-10-13T20:42:00Z">
        <w:r>
          <w:rPr>
            <w:rFonts w:ascii="Arial" w:eastAsia="Arial" w:hAnsi="Arial" w:cs="Arial"/>
          </w:rPr>
          <w:t>tonsillectomy</w:t>
        </w:r>
      </w:ins>
      <w:r>
        <w:rPr>
          <w:rFonts w:ascii="Arial" w:eastAsia="Arial" w:hAnsi="Arial" w:cs="Arial"/>
        </w:rPr>
        <w:t>.</w:t>
      </w:r>
    </w:p>
    <w:p w14:paraId="0000000D" w14:textId="77777777" w:rsidR="00CA5E84" w:rsidRDefault="00CA5E84">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rPr>
      </w:pPr>
    </w:p>
    <w:p w14:paraId="0000000E"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How are we selecting patients?</w:t>
      </w:r>
    </w:p>
    <w:p w14:paraId="0000000F" w14:textId="77777777" w:rsidR="00CA5E84" w:rsidRDefault="00CE2BDD">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rPr>
      </w:pPr>
      <w:r>
        <w:rPr>
          <w:rFonts w:ascii="Arial" w:eastAsia="Arial" w:hAnsi="Arial" w:cs="Arial"/>
        </w:rPr>
        <w:t>You have been provided this leaflet as you are having an operation to remove your tonsils.</w:t>
      </w:r>
    </w:p>
    <w:p w14:paraId="00000010" w14:textId="77777777" w:rsidR="00CA5E84" w:rsidRDefault="00CA5E84">
      <w:pPr>
        <w:tabs>
          <w:tab w:val="left" w:pos="720"/>
          <w:tab w:val="left" w:pos="1440"/>
          <w:tab w:val="left" w:pos="2160"/>
          <w:tab w:val="left" w:pos="2880"/>
          <w:tab w:val="left" w:pos="4680"/>
          <w:tab w:val="left" w:pos="5400"/>
          <w:tab w:val="right" w:pos="9000"/>
        </w:tabs>
        <w:spacing w:before="0" w:after="0" w:line="360" w:lineRule="auto"/>
        <w:rPr>
          <w:rFonts w:ascii="Arial" w:eastAsia="Arial" w:hAnsi="Arial" w:cs="Arial"/>
        </w:rPr>
      </w:pPr>
    </w:p>
    <w:p w14:paraId="00000011"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What would taking part involve?</w:t>
      </w:r>
    </w:p>
    <w:p w14:paraId="00000012" w14:textId="367388A6" w:rsidR="00CA5E84" w:rsidRDefault="00CE2BDD">
      <w:pPr>
        <w:spacing w:before="0" w:after="0" w:line="360" w:lineRule="auto"/>
        <w:rPr>
          <w:rFonts w:ascii="Arial" w:eastAsia="Arial" w:hAnsi="Arial" w:cs="Arial"/>
        </w:rPr>
      </w:pPr>
      <w:r>
        <w:rPr>
          <w:rFonts w:ascii="Arial" w:eastAsia="Arial" w:hAnsi="Arial" w:cs="Arial"/>
        </w:rPr>
        <w:t xml:space="preserve">You will meet one of the researchers on the day of your surgery and encouraged to ask any questions about the study. You will be asked to sign a consent form should you agree to participate. The investigating team will then ask you to fill out a questionnaire called the Tonsillectomy Outcome Inventory-14 (TOI-14), which is often used to assess how tonsillitis has affected </w:t>
      </w:r>
      <w:del w:id="7" w:author="Lucy Li" w:date="2025-10-13T20:42:00Z">
        <w:r w:rsidR="00C61B3F">
          <w:rPr>
            <w:rFonts w:ascii="Arial" w:eastAsia="Arial" w:hAnsi="Arial" w:cs="Arial"/>
          </w:rPr>
          <w:delText>patients' lives.</w:delText>
        </w:r>
      </w:del>
      <w:ins w:id="8" w:author="Lucy Li" w:date="2025-10-13T20:42:00Z">
        <w:r>
          <w:rPr>
            <w:rFonts w:ascii="Arial" w:eastAsia="Arial" w:hAnsi="Arial" w:cs="Arial"/>
          </w:rPr>
          <w:t>quality of life.</w:t>
        </w:r>
      </w:ins>
      <w:r>
        <w:rPr>
          <w:rFonts w:ascii="Arial" w:eastAsia="Arial" w:hAnsi="Arial" w:cs="Arial"/>
        </w:rPr>
        <w:t xml:space="preserve"> We anticipate this will take 1</w:t>
      </w:r>
      <w:bookmarkStart w:id="9" w:name="_GoBack"/>
      <w:bookmarkEnd w:id="9"/>
      <w:r>
        <w:rPr>
          <w:rFonts w:ascii="Arial" w:eastAsia="Arial" w:hAnsi="Arial" w:cs="Arial"/>
        </w:rPr>
        <w:t xml:space="preserve">0 minutes. </w:t>
      </w:r>
      <w:customXmlDelRangeStart w:id="10" w:author="Lucy Li" w:date="2025-10-13T20:42:00Z"/>
      <w:sdt>
        <w:sdtPr>
          <w:tag w:val="goog_rdk_5"/>
          <w:id w:val="-1869906692"/>
        </w:sdtPr>
        <w:sdtEndPr/>
        <w:sdtContent>
          <w:customXmlDelRangeEnd w:id="10"/>
          <w:customXmlDelRangeStart w:id="11" w:author="Lucy Li" w:date="2025-10-13T20:42:00Z"/>
        </w:sdtContent>
      </w:sdt>
      <w:customXmlDelRangeEnd w:id="11"/>
      <w:r>
        <w:rPr>
          <w:rFonts w:ascii="Arial" w:eastAsia="Arial" w:hAnsi="Arial" w:cs="Arial"/>
        </w:rPr>
        <w:t xml:space="preserve">We will telephone you at 28 days after your operation and ask if you have had any bleeding from your mouth, and if you sought medical help. We will also ask you about your use of painkillers. </w:t>
      </w:r>
    </w:p>
    <w:p w14:paraId="00000013" w14:textId="77777777" w:rsidR="00CA5E84" w:rsidRDefault="00CA5E84">
      <w:pPr>
        <w:tabs>
          <w:tab w:val="left" w:pos="720"/>
          <w:tab w:val="left" w:pos="1440"/>
          <w:tab w:val="left" w:pos="2160"/>
          <w:tab w:val="left" w:pos="2880"/>
          <w:tab w:val="left" w:pos="4680"/>
          <w:tab w:val="left" w:pos="5400"/>
          <w:tab w:val="right" w:pos="9000"/>
        </w:tabs>
        <w:spacing w:before="0" w:after="0" w:line="360" w:lineRule="auto"/>
        <w:ind w:hanging="11"/>
        <w:rPr>
          <w:rFonts w:ascii="Arial" w:eastAsia="Arial" w:hAnsi="Arial" w:cs="Arial"/>
        </w:rPr>
      </w:pPr>
    </w:p>
    <w:p w14:paraId="00000014" w14:textId="77777777" w:rsidR="00CA5E84" w:rsidRDefault="00CA5E84">
      <w:pPr>
        <w:tabs>
          <w:tab w:val="left" w:pos="720"/>
          <w:tab w:val="left" w:pos="1440"/>
          <w:tab w:val="left" w:pos="2160"/>
          <w:tab w:val="left" w:pos="2880"/>
          <w:tab w:val="left" w:pos="4680"/>
          <w:tab w:val="left" w:pos="5400"/>
          <w:tab w:val="right" w:pos="9000"/>
        </w:tabs>
        <w:spacing w:before="0" w:after="0" w:line="360" w:lineRule="auto"/>
        <w:ind w:hanging="11"/>
        <w:rPr>
          <w:rFonts w:ascii="Arial" w:eastAsia="Arial" w:hAnsi="Arial" w:cs="Arial"/>
        </w:rPr>
      </w:pPr>
    </w:p>
    <w:p w14:paraId="00000015"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Do I have to take part?</w:t>
      </w:r>
    </w:p>
    <w:p w14:paraId="00000016" w14:textId="77777777" w:rsidR="00CA5E84" w:rsidRDefault="00CE2BDD">
      <w:pPr>
        <w:spacing w:before="0" w:after="0" w:line="360" w:lineRule="auto"/>
        <w:rPr>
          <w:rFonts w:ascii="Arial" w:eastAsia="Arial" w:hAnsi="Arial" w:cs="Arial"/>
        </w:rPr>
      </w:pPr>
      <w:r>
        <w:rPr>
          <w:rFonts w:ascii="Arial" w:eastAsia="Arial" w:hAnsi="Arial" w:cs="Arial"/>
        </w:rPr>
        <w:t>Your participation in this research is entirely voluntary. It is your choice whether to participate or not. If you choose not to participate your care will continue as normal.</w:t>
      </w:r>
    </w:p>
    <w:p w14:paraId="00000017" w14:textId="77777777" w:rsidR="00CA5E84" w:rsidRDefault="00CA5E84">
      <w:pPr>
        <w:spacing w:before="0" w:after="0" w:line="360" w:lineRule="auto"/>
        <w:rPr>
          <w:rFonts w:ascii="Arial" w:eastAsia="Arial" w:hAnsi="Arial" w:cs="Arial"/>
        </w:rPr>
      </w:pPr>
    </w:p>
    <w:p w14:paraId="00000018"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Will there be any future research coming from this study?</w:t>
      </w:r>
    </w:p>
    <w:p w14:paraId="00000019" w14:textId="77777777" w:rsidR="00CA5E84" w:rsidRDefault="00CE2BDD" w:rsidP="00C37997">
      <w:pPr>
        <w:pStyle w:val="Heading2"/>
        <w:spacing w:before="0" w:after="0" w:line="360" w:lineRule="auto"/>
        <w:rPr>
          <w:rFonts w:ascii="Arial" w:eastAsia="Arial" w:hAnsi="Arial" w:cs="Arial"/>
          <w:sz w:val="22"/>
        </w:rPr>
      </w:pPr>
      <w:r>
        <w:rPr>
          <w:rFonts w:ascii="Arial" w:eastAsia="Arial" w:hAnsi="Arial" w:cs="Arial"/>
          <w:sz w:val="22"/>
        </w:rPr>
        <w:t xml:space="preserve">Your consent in participating for this study also involves the opportunity to participate in future studies using the data that we have collected from the study. Please let the research team know if you would not like to do so. </w:t>
      </w:r>
    </w:p>
    <w:p w14:paraId="0000001A" w14:textId="77777777" w:rsidR="00CA5E84" w:rsidRDefault="00CA5E84">
      <w:pPr>
        <w:spacing w:before="0" w:after="0" w:line="360" w:lineRule="auto"/>
      </w:pPr>
    </w:p>
    <w:p w14:paraId="0000001B" w14:textId="19AAA9CF" w:rsidR="00CA5E84" w:rsidRDefault="00C068A4" w:rsidP="00CF62DA">
      <w:pPr>
        <w:pStyle w:val="Heading2"/>
        <w:numPr>
          <w:ilvl w:val="1"/>
          <w:numId w:val="1"/>
        </w:numPr>
        <w:spacing w:before="0" w:after="0" w:line="360" w:lineRule="auto"/>
        <w:rPr>
          <w:rFonts w:ascii="Arial" w:eastAsia="Arial" w:hAnsi="Arial" w:cs="Arial"/>
          <w:b/>
          <w:sz w:val="22"/>
        </w:rPr>
      </w:pPr>
      <w:customXmlDelRangeStart w:id="12" w:author="Lucy Li" w:date="2025-10-13T20:42:00Z"/>
      <w:sdt>
        <w:sdtPr>
          <w:tag w:val="goog_rdk_2"/>
          <w:id w:val="-236409033"/>
        </w:sdtPr>
        <w:sdtEndPr/>
        <w:sdtContent>
          <w:customXmlDelRangeEnd w:id="12"/>
          <w:customXmlDelRangeStart w:id="13" w:author="Lucy Li" w:date="2025-10-13T20:42:00Z"/>
        </w:sdtContent>
      </w:sdt>
      <w:customXmlDelRangeEnd w:id="13"/>
      <w:customXmlDelRangeStart w:id="14" w:author="Lucy Li" w:date="2025-10-13T20:42:00Z"/>
      <w:sdt>
        <w:sdtPr>
          <w:tag w:val="goog_rdk_4"/>
          <w:id w:val="1014655748"/>
        </w:sdtPr>
        <w:sdtEndPr/>
        <w:sdtContent>
          <w:customXmlDelRangeEnd w:id="14"/>
          <w:customXmlDelRangeStart w:id="15" w:author="Lucy Li" w:date="2025-10-13T20:42:00Z"/>
        </w:sdtContent>
      </w:sdt>
      <w:customXmlDelRangeEnd w:id="15"/>
      <w:r w:rsidR="00CE2BDD">
        <w:rPr>
          <w:rFonts w:ascii="Arial" w:eastAsia="Arial" w:hAnsi="Arial" w:cs="Arial"/>
          <w:b/>
          <w:sz w:val="22"/>
        </w:rPr>
        <w:t>What are the possible disadvantages and risks from taking part?</w:t>
      </w:r>
    </w:p>
    <w:p w14:paraId="0000001C" w14:textId="77777777" w:rsidR="00CA5E84" w:rsidRDefault="00CE2BDD">
      <w:pPr>
        <w:spacing w:before="0" w:after="0" w:line="360" w:lineRule="auto"/>
        <w:rPr>
          <w:rFonts w:ascii="Arial" w:eastAsia="Arial" w:hAnsi="Arial" w:cs="Arial"/>
        </w:rPr>
      </w:pPr>
      <w:r>
        <w:rPr>
          <w:rFonts w:ascii="Arial" w:eastAsia="Arial" w:hAnsi="Arial" w:cs="Arial"/>
        </w:rPr>
        <w:t xml:space="preserve">The main disadvantage will be taking up the time in participating in the study. </w:t>
      </w:r>
    </w:p>
    <w:p w14:paraId="0000001D" w14:textId="77777777" w:rsidR="00CA5E84" w:rsidRDefault="00CA5E84">
      <w:pPr>
        <w:spacing w:before="0" w:after="0" w:line="360" w:lineRule="auto"/>
        <w:rPr>
          <w:rFonts w:ascii="Arial" w:eastAsia="Arial" w:hAnsi="Arial" w:cs="Arial"/>
        </w:rPr>
      </w:pPr>
    </w:p>
    <w:p w14:paraId="0000001E"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What are the possible benefits from taking part?</w:t>
      </w:r>
    </w:p>
    <w:p w14:paraId="0000001F" w14:textId="43412D69" w:rsidR="00CA5E84" w:rsidRDefault="00CE2BDD">
      <w:pPr>
        <w:spacing w:before="0" w:after="0" w:line="360" w:lineRule="auto"/>
        <w:rPr>
          <w:rFonts w:ascii="Arial" w:eastAsia="Arial" w:hAnsi="Arial" w:cs="Arial"/>
        </w:rPr>
      </w:pPr>
      <w:r>
        <w:rPr>
          <w:rFonts w:ascii="Arial" w:eastAsia="Arial" w:hAnsi="Arial" w:cs="Arial"/>
        </w:rPr>
        <w:t xml:space="preserve">We do not anticipate any immediate benefits to you from this research but we hope this may help patients </w:t>
      </w:r>
      <w:del w:id="16" w:author="Lucy Li" w:date="2025-10-13T20:42:00Z">
        <w:r w:rsidR="00C61B3F">
          <w:rPr>
            <w:rFonts w:ascii="Arial" w:eastAsia="Arial" w:hAnsi="Arial" w:cs="Arial"/>
          </w:rPr>
          <w:delText>having their tonsils removed</w:delText>
        </w:r>
      </w:del>
      <w:ins w:id="17" w:author="Lucy Li" w:date="2025-10-13T20:42:00Z">
        <w:r>
          <w:rPr>
            <w:rFonts w:ascii="Arial" w:eastAsia="Arial" w:hAnsi="Arial" w:cs="Arial"/>
          </w:rPr>
          <w:t>undergoing tonsillectomy</w:t>
        </w:r>
      </w:ins>
      <w:r>
        <w:rPr>
          <w:rFonts w:ascii="Arial" w:eastAsia="Arial" w:hAnsi="Arial" w:cs="Arial"/>
        </w:rPr>
        <w:t xml:space="preserve"> in the future.  Any results obtained from the research may or may not be used to develop a new drug, treatment or investigation. However, your involvement in the study will not financially benefit you from any new drug, treatment or investigation.</w:t>
      </w:r>
    </w:p>
    <w:p w14:paraId="00000020" w14:textId="77777777" w:rsidR="00CA5E84" w:rsidRDefault="00CA5E84">
      <w:pPr>
        <w:spacing w:before="0" w:after="0" w:line="360" w:lineRule="auto"/>
        <w:rPr>
          <w:rFonts w:ascii="Arial" w:eastAsia="Arial" w:hAnsi="Arial" w:cs="Arial"/>
        </w:rPr>
      </w:pPr>
    </w:p>
    <w:p w14:paraId="00000021" w14:textId="77777777" w:rsidR="00CA5E84" w:rsidRDefault="00CE2BDD" w:rsidP="00CF62DA">
      <w:pPr>
        <w:pStyle w:val="Heading2"/>
        <w:numPr>
          <w:ilvl w:val="1"/>
          <w:numId w:val="1"/>
        </w:numPr>
        <w:spacing w:before="0" w:after="0" w:line="360" w:lineRule="auto"/>
        <w:rPr>
          <w:rFonts w:ascii="Arial" w:eastAsia="Arial" w:hAnsi="Arial" w:cs="Arial"/>
          <w:b/>
          <w:sz w:val="22"/>
        </w:rPr>
      </w:pPr>
      <w:r>
        <w:rPr>
          <w:rFonts w:ascii="Arial" w:eastAsia="Arial" w:hAnsi="Arial" w:cs="Arial"/>
          <w:b/>
          <w:sz w:val="22"/>
        </w:rPr>
        <w:t>What will happen with the results of this study?</w:t>
      </w:r>
    </w:p>
    <w:p w14:paraId="00000022" w14:textId="2FF46239" w:rsidR="00CA5E84" w:rsidDel="00310962" w:rsidRDefault="00CE2BDD" w:rsidP="00310962">
      <w:pPr>
        <w:spacing w:before="0" w:after="0" w:line="360" w:lineRule="auto"/>
        <w:rPr>
          <w:del w:id="18" w:author="Lucy Li" w:date="2025-10-29T21:41:00Z"/>
          <w:rFonts w:ascii="Arial" w:eastAsia="Arial" w:hAnsi="Arial" w:cs="Arial"/>
        </w:rPr>
      </w:pPr>
      <w:r>
        <w:rPr>
          <w:rFonts w:ascii="Arial" w:eastAsia="Arial" w:hAnsi="Arial" w:cs="Arial"/>
        </w:rPr>
        <w:t xml:space="preserve">Results from the study will be submitted for consideration of publication in the medical literature and shared at academic conferences for professionals involved in the care of tonsillectomy patients. Confidential information will not be shared. </w:t>
      </w:r>
    </w:p>
    <w:p w14:paraId="4D68FC4C" w14:textId="77777777" w:rsidR="00310962" w:rsidRDefault="00310962">
      <w:pPr>
        <w:spacing w:before="0" w:after="0" w:line="360" w:lineRule="auto"/>
        <w:rPr>
          <w:ins w:id="19" w:author="Lucy Li" w:date="2025-10-29T21:41:00Z"/>
          <w:rFonts w:ascii="Arial" w:eastAsia="Arial" w:hAnsi="Arial" w:cs="Arial"/>
        </w:rPr>
      </w:pPr>
    </w:p>
    <w:p w14:paraId="00000023" w14:textId="77777777" w:rsidR="00CA5E84" w:rsidDel="00361EB1" w:rsidRDefault="00CA5E84">
      <w:pPr>
        <w:spacing w:before="0" w:after="0" w:line="360" w:lineRule="auto"/>
        <w:rPr>
          <w:del w:id="20" w:author="Lucy Li" w:date="2025-10-29T16:14:00Z"/>
          <w:rFonts w:ascii="Arial" w:eastAsia="Arial" w:hAnsi="Arial" w:cs="Arial"/>
        </w:rPr>
      </w:pPr>
    </w:p>
    <w:p w14:paraId="00000024" w14:textId="66EB29C9" w:rsidR="00CA5E84" w:rsidDel="00361EB1" w:rsidRDefault="00CE2BDD">
      <w:pPr>
        <w:spacing w:before="0" w:after="0" w:line="360" w:lineRule="auto"/>
        <w:rPr>
          <w:del w:id="21" w:author="Lucy Li" w:date="2025-10-29T16:14:00Z"/>
          <w:rFonts w:ascii="Arial" w:eastAsia="Arial" w:hAnsi="Arial" w:cs="Arial"/>
          <w:b/>
        </w:rPr>
      </w:pPr>
      <w:del w:id="22" w:author="Lucy Li" w:date="2025-10-29T16:14:00Z">
        <w:r w:rsidDel="00361EB1">
          <w:rPr>
            <w:rFonts w:ascii="Arial" w:eastAsia="Arial" w:hAnsi="Arial" w:cs="Arial"/>
            <w:b/>
          </w:rPr>
          <w:delText>1.10</w:delText>
        </w:r>
        <w:r w:rsidDel="00361EB1">
          <w:rPr>
            <w:rFonts w:ascii="Arial" w:eastAsia="Arial" w:hAnsi="Arial" w:cs="Arial"/>
            <w:b/>
          </w:rPr>
          <w:tab/>
          <w:delText>What right to I have over my data?</w:delText>
        </w:r>
      </w:del>
    </w:p>
    <w:p w14:paraId="00000025" w14:textId="02C52E81" w:rsidR="00CA5E84" w:rsidDel="00361EB1" w:rsidRDefault="00CE2BDD">
      <w:pPr>
        <w:spacing w:before="0" w:after="0" w:line="360" w:lineRule="auto"/>
        <w:rPr>
          <w:del w:id="23" w:author="Lucy Li" w:date="2025-10-29T16:14:00Z"/>
          <w:rFonts w:ascii="Arial" w:eastAsia="Arial" w:hAnsi="Arial" w:cs="Arial"/>
        </w:rPr>
      </w:pPr>
      <w:del w:id="24" w:author="Lucy Li" w:date="2025-10-29T16:14:00Z">
        <w:r w:rsidDel="00361EB1">
          <w:rPr>
            <w:rFonts w:ascii="Arial" w:eastAsia="Arial" w:hAnsi="Arial" w:cs="Arial"/>
          </w:rPr>
          <w:delTex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delText>
        </w:r>
      </w:del>
    </w:p>
    <w:p w14:paraId="00000026" w14:textId="27212F5D" w:rsidR="00CA5E84" w:rsidDel="00361EB1" w:rsidRDefault="00CE2BDD" w:rsidP="00361EB1">
      <w:pPr>
        <w:pStyle w:val="Heading2"/>
        <w:numPr>
          <w:ilvl w:val="0"/>
          <w:numId w:val="0"/>
        </w:numPr>
        <w:spacing w:before="0" w:after="0" w:line="360" w:lineRule="auto"/>
        <w:rPr>
          <w:del w:id="25" w:author="Lucy Li" w:date="2025-10-29T16:14:00Z"/>
          <w:rFonts w:ascii="Arial" w:eastAsia="Arial" w:hAnsi="Arial" w:cs="Arial"/>
          <w:b/>
          <w:sz w:val="22"/>
        </w:rPr>
      </w:pPr>
      <w:del w:id="26" w:author="Lucy Li" w:date="2025-10-29T16:14:00Z">
        <w:r w:rsidDel="00361EB1">
          <w:rPr>
            <w:rFonts w:ascii="Arial" w:eastAsia="Arial" w:hAnsi="Arial" w:cs="Arial"/>
          </w:rPr>
          <w:delText xml:space="preserve">You can find out more about how we use your information at </w:delText>
        </w:r>
      </w:del>
      <w:del w:id="27" w:author="Lucy Li" w:date="2025-10-13T20:42:00Z">
        <w:r>
          <w:rPr>
            <w:rFonts w:asciiTheme="majorHAnsi" w:hAnsiTheme="majorHAnsi" w:cstheme="majorHAnsi"/>
          </w:rPr>
          <w:fldChar w:fldCharType="begin"/>
        </w:r>
        <w:r>
          <w:delInstrText xml:space="preserve"> HYPERLINK "https://eur01.safelinks.protection.outlook.com/?url=https%3A%2F%2Fwww.hra.nhs.uk%2Finformation-about-patients&amp;data=05%7C01%7Cadam.wade%40ggc.scot.nhs.uk%7C7d47b35c4a054a3cd3b508dbe527c25f%7C10efe0bda0304bca809cb5e6745e499a%7C0%7C0%7C638355731139902455%7CUnknown%7CTWFpbGZsb3d8eyJWIjoiMC4wLjAwMDAiLCJQIjoiV2luMzIiLCJBTiI6Ik1haWwiLCJXVCI6Mn0%3D%7C3000%7C%7C%7C&amp;sdata=zS9LEzGswyiDBsjTFWInYiwdiNj92ZHiUNCND4ZcxwU%3D&amp;reserved=0" </w:delInstrText>
        </w:r>
        <w:r>
          <w:rPr>
            <w:rFonts w:asciiTheme="majorHAnsi" w:hAnsiTheme="majorHAnsi" w:cstheme="majorHAnsi"/>
          </w:rPr>
          <w:fldChar w:fldCharType="separate"/>
        </w:r>
        <w:r w:rsidR="00302BBD" w:rsidRPr="00302BBD">
          <w:rPr>
            <w:rStyle w:val="Hyperlink"/>
            <w:rFonts w:ascii="Arial" w:eastAsia="Arial" w:hAnsi="Arial" w:cs="Arial"/>
          </w:rPr>
          <w:delText>https://www.hra.nhs.uk/information-about-patients</w:delText>
        </w:r>
        <w:r>
          <w:rPr>
            <w:rStyle w:val="Hyperlink"/>
            <w:rFonts w:ascii="Arial" w:eastAsia="Arial" w:hAnsi="Arial" w:cs="Arial"/>
          </w:rPr>
          <w:fldChar w:fldCharType="end"/>
        </w:r>
        <w:r w:rsidR="00CB4C1A">
          <w:rPr>
            <w:rFonts w:ascii="Arial" w:eastAsia="Arial" w:hAnsi="Arial" w:cs="Arial"/>
          </w:rPr>
          <w:delText>.</w:delText>
        </w:r>
      </w:del>
      <w:del w:id="28" w:author="Lucy Li" w:date="2025-10-29T16:14:00Z">
        <w:r w:rsidDel="00361EB1">
          <w:rPr>
            <w:rFonts w:ascii="Arial" w:eastAsia="Arial" w:hAnsi="Arial" w:cs="Arial"/>
          </w:rPr>
          <w:delText xml:space="preserve"> Personal data will be collected and stored in compliance with the Data Protection Act 2018 and GDPR</w:delText>
        </w:r>
      </w:del>
      <w:del w:id="29" w:author="Lucy Li" w:date="2025-10-13T20:42:00Z">
        <w:r w:rsidR="00302BBD" w:rsidRPr="00302BBD">
          <w:rPr>
            <w:rFonts w:ascii="Arial" w:eastAsia="Arial" w:hAnsi="Arial" w:cs="Arial"/>
          </w:rPr>
          <w:delText>.</w:delText>
        </w:r>
      </w:del>
    </w:p>
    <w:p w14:paraId="3F22DBE0" w14:textId="77777777" w:rsidR="00361EB1" w:rsidRPr="00310962" w:rsidRDefault="00361EB1" w:rsidP="00310962">
      <w:pPr>
        <w:spacing w:before="0" w:after="0" w:line="360" w:lineRule="auto"/>
        <w:rPr>
          <w:ins w:id="30" w:author="Lucy Li" w:date="2025-10-29T16:14:00Z"/>
          <w:rFonts w:eastAsia="Arial"/>
        </w:rPr>
      </w:pPr>
    </w:p>
    <w:p w14:paraId="00000027" w14:textId="0140A9D5" w:rsidR="00CA5E84" w:rsidRPr="00310962" w:rsidDel="00361EB1" w:rsidRDefault="00361EB1">
      <w:pPr>
        <w:spacing w:before="0" w:after="0" w:line="360" w:lineRule="auto"/>
        <w:rPr>
          <w:del w:id="31" w:author="Lucy Li" w:date="2025-10-29T16:14:00Z"/>
          <w:rFonts w:ascii="Arial" w:eastAsia="Arial" w:hAnsi="Arial" w:cs="Arial"/>
          <w:b/>
        </w:rPr>
      </w:pPr>
      <w:ins w:id="32" w:author="Lucy Li" w:date="2025-10-29T16:14:00Z">
        <w:r w:rsidRPr="00310962">
          <w:rPr>
            <w:rFonts w:ascii="Arial" w:eastAsia="Arial" w:hAnsi="Arial" w:cs="Arial"/>
            <w:b/>
          </w:rPr>
          <w:t>1.10</w:t>
        </w:r>
        <w:r w:rsidRPr="00310962">
          <w:rPr>
            <w:rFonts w:ascii="Arial" w:eastAsia="Arial" w:hAnsi="Arial" w:cs="Arial"/>
            <w:b/>
          </w:rPr>
          <w:tab/>
        </w:r>
      </w:ins>
    </w:p>
    <w:p w14:paraId="00000028" w14:textId="77777777" w:rsidR="00CA5E84" w:rsidRPr="00361EB1" w:rsidRDefault="00CE2BDD" w:rsidP="00310962">
      <w:pPr>
        <w:pStyle w:val="Heading2"/>
        <w:numPr>
          <w:ilvl w:val="0"/>
          <w:numId w:val="0"/>
        </w:numPr>
        <w:spacing w:before="0" w:after="0" w:line="360" w:lineRule="auto"/>
        <w:rPr>
          <w:rFonts w:ascii="Arial" w:eastAsia="Arial" w:hAnsi="Arial" w:cs="Arial"/>
          <w:b/>
          <w:sz w:val="22"/>
        </w:rPr>
      </w:pPr>
      <w:r w:rsidRPr="00361EB1">
        <w:rPr>
          <w:rFonts w:ascii="Arial" w:eastAsia="Arial" w:hAnsi="Arial" w:cs="Arial"/>
          <w:b/>
          <w:sz w:val="22"/>
        </w:rPr>
        <w:t>What will happen if I don’t want to carry on with the study?</w:t>
      </w:r>
    </w:p>
    <w:p w14:paraId="00000029" w14:textId="77777777" w:rsidR="00CA5E84" w:rsidRDefault="00CE2BDD">
      <w:pPr>
        <w:spacing w:before="0" w:after="0" w:line="360" w:lineRule="auto"/>
        <w:rPr>
          <w:rFonts w:ascii="Arial" w:eastAsia="Arial" w:hAnsi="Arial" w:cs="Arial"/>
        </w:rPr>
      </w:pPr>
      <w:r>
        <w:rPr>
          <w:rFonts w:ascii="Arial" w:eastAsia="Arial" w:hAnsi="Arial" w:cs="Arial"/>
        </w:rPr>
        <w:t>You can choose to stop participating in the research at any time without giving a reason. Your treatment will not be affected in any way. A</w:t>
      </w:r>
      <w:r>
        <w:rPr>
          <w:rFonts w:ascii="Arial" w:eastAsia="Arial" w:hAnsi="Arial" w:cs="Arial"/>
          <w:color w:val="000000"/>
        </w:rPr>
        <w:t>ny data collected up withdrawal from the study may still be used.</w:t>
      </w:r>
    </w:p>
    <w:p w14:paraId="0000002A" w14:textId="77777777" w:rsidR="00CA5E84" w:rsidRDefault="00CA5E84" w:rsidP="00C5694D">
      <w:pPr>
        <w:pStyle w:val="Heading2"/>
        <w:numPr>
          <w:ilvl w:val="0"/>
          <w:numId w:val="0"/>
        </w:numPr>
        <w:spacing w:before="0" w:after="0" w:line="360" w:lineRule="auto"/>
        <w:ind w:left="420" w:hanging="420"/>
        <w:rPr>
          <w:rFonts w:ascii="Arial" w:eastAsia="Arial" w:hAnsi="Arial" w:cs="Arial"/>
        </w:rPr>
      </w:pPr>
    </w:p>
    <w:p w14:paraId="0000002B" w14:textId="261C3EF8" w:rsidR="00CA5E84" w:rsidRDefault="00CE2BDD">
      <w:pPr>
        <w:spacing w:before="0" w:after="0" w:line="360" w:lineRule="auto"/>
        <w:rPr>
          <w:rFonts w:ascii="Arial" w:eastAsia="Arial" w:hAnsi="Arial" w:cs="Arial"/>
          <w:b/>
        </w:rPr>
      </w:pPr>
      <w:r>
        <w:rPr>
          <w:rFonts w:ascii="Arial" w:eastAsia="Arial" w:hAnsi="Arial" w:cs="Arial"/>
          <w:b/>
        </w:rPr>
        <w:t>1.</w:t>
      </w:r>
      <w:del w:id="33" w:author="Lucy Li" w:date="2025-10-29T16:15:00Z">
        <w:r w:rsidDel="00361EB1">
          <w:rPr>
            <w:rFonts w:ascii="Arial" w:eastAsia="Arial" w:hAnsi="Arial" w:cs="Arial"/>
            <w:b/>
          </w:rPr>
          <w:delText>12</w:delText>
        </w:r>
      </w:del>
      <w:ins w:id="34" w:author="Lucy Li" w:date="2025-10-29T16:15:00Z">
        <w:r w:rsidR="00361EB1">
          <w:rPr>
            <w:rFonts w:ascii="Arial" w:eastAsia="Arial" w:hAnsi="Arial" w:cs="Arial"/>
            <w:b/>
          </w:rPr>
          <w:t>11</w:t>
        </w:r>
      </w:ins>
      <w:r>
        <w:rPr>
          <w:rFonts w:ascii="Arial" w:eastAsia="Arial" w:hAnsi="Arial" w:cs="Arial"/>
          <w:b/>
        </w:rPr>
        <w:tab/>
        <w:t>Who is sponsoring the project?</w:t>
      </w:r>
    </w:p>
    <w:p w14:paraId="0000002C" w14:textId="4BD2C28F" w:rsidR="00CA5E84" w:rsidRDefault="00302BBD">
      <w:pPr>
        <w:spacing w:before="0" w:after="0" w:line="360" w:lineRule="auto"/>
        <w:rPr>
          <w:rFonts w:ascii="Arial" w:eastAsia="Arial" w:hAnsi="Arial" w:cs="Arial"/>
        </w:rPr>
      </w:pPr>
      <w:del w:id="35" w:author="Lucy Li" w:date="2025-10-13T20:42:00Z">
        <w:r w:rsidRPr="004C71E7">
          <w:rPr>
            <w:rFonts w:ascii="Arial" w:eastAsia="Arial" w:hAnsi="Arial" w:cs="Arial"/>
          </w:rPr>
          <w:delText>NHS</w:delText>
        </w:r>
      </w:del>
      <w:ins w:id="36" w:author="Lucy Li" w:date="2025-10-13T20:42:00Z">
        <w:r w:rsidR="00CE2BDD">
          <w:rPr>
            <w:rFonts w:ascii="Arial" w:eastAsia="Arial" w:hAnsi="Arial" w:cs="Arial"/>
          </w:rPr>
          <w:t>NHS (National Health Service)</w:t>
        </w:r>
      </w:ins>
      <w:r w:rsidR="00CE2BDD">
        <w:rPr>
          <w:rFonts w:ascii="Arial" w:eastAsia="Arial" w:hAnsi="Arial" w:cs="Arial"/>
        </w:rPr>
        <w:t xml:space="preserve"> Greater Glasgow and Clyde is the sponsor for this study based in the United Kingdom. We will be using information from you and your medical records in order to undertake this study and will act as the data controller for this study. This means that we are responsible for looking after your information and using it properly. NHS Greater </w:t>
      </w:r>
      <w:r w:rsidR="00CE2BDD">
        <w:rPr>
          <w:rFonts w:ascii="Arial" w:eastAsia="Arial" w:hAnsi="Arial" w:cs="Arial"/>
        </w:rPr>
        <w:lastRenderedPageBreak/>
        <w:t>Glasgow and Clyde will keep identifiable information about you for 5 years after the study has finished.</w:t>
      </w:r>
    </w:p>
    <w:p w14:paraId="0000002D" w14:textId="77777777" w:rsidR="00CA5E84" w:rsidRDefault="00CA5E84">
      <w:pPr>
        <w:spacing w:before="0" w:after="0" w:line="360" w:lineRule="auto"/>
        <w:rPr>
          <w:rFonts w:ascii="Arial" w:eastAsia="Arial" w:hAnsi="Arial" w:cs="Arial"/>
        </w:rPr>
      </w:pPr>
    </w:p>
    <w:p w14:paraId="0000002E" w14:textId="2EF35754" w:rsidR="00CA5E84" w:rsidRDefault="00CE2BDD">
      <w:pPr>
        <w:spacing w:before="0" w:after="0" w:line="360" w:lineRule="auto"/>
        <w:rPr>
          <w:rFonts w:ascii="Arial" w:eastAsia="Arial" w:hAnsi="Arial" w:cs="Arial"/>
          <w:b/>
        </w:rPr>
      </w:pPr>
      <w:r>
        <w:rPr>
          <w:rFonts w:ascii="Arial" w:eastAsia="Arial" w:hAnsi="Arial" w:cs="Arial"/>
          <w:b/>
        </w:rPr>
        <w:t>1.</w:t>
      </w:r>
      <w:del w:id="37" w:author="Lucy Li" w:date="2025-10-29T16:15:00Z">
        <w:r w:rsidDel="00361EB1">
          <w:rPr>
            <w:rFonts w:ascii="Arial" w:eastAsia="Arial" w:hAnsi="Arial" w:cs="Arial"/>
            <w:b/>
          </w:rPr>
          <w:delText>13</w:delText>
        </w:r>
      </w:del>
      <w:ins w:id="38" w:author="Lucy Li" w:date="2025-10-29T16:15:00Z">
        <w:r w:rsidR="00361EB1">
          <w:rPr>
            <w:rFonts w:ascii="Arial" w:eastAsia="Arial" w:hAnsi="Arial" w:cs="Arial"/>
            <w:b/>
          </w:rPr>
          <w:t>12</w:t>
        </w:r>
      </w:ins>
      <w:r>
        <w:rPr>
          <w:rFonts w:ascii="Arial" w:eastAsia="Arial" w:hAnsi="Arial" w:cs="Arial"/>
          <w:b/>
        </w:rPr>
        <w:tab/>
        <w:t xml:space="preserve">What if something goes wrong? </w:t>
      </w:r>
    </w:p>
    <w:p w14:paraId="0000002F" w14:textId="6F7ECF6C" w:rsidR="00CA5E84" w:rsidRDefault="00CE2BDD">
      <w:pPr>
        <w:spacing w:before="0" w:after="0" w:line="360" w:lineRule="auto"/>
        <w:rPr>
          <w:rFonts w:ascii="Arial" w:eastAsia="Arial" w:hAnsi="Arial" w:cs="Arial"/>
        </w:rPr>
      </w:pPr>
      <w:r>
        <w:rPr>
          <w:rFonts w:ascii="Arial" w:eastAsia="Arial" w:hAnsi="Arial" w:cs="Arial"/>
        </w:rPr>
        <w:t xml:space="preserve">If you have </w:t>
      </w:r>
      <w:del w:id="39" w:author="Lucy Li" w:date="2025-10-13T20:42:00Z">
        <w:r w:rsidR="00302BBD" w:rsidRPr="001C6C5D">
          <w:rPr>
            <w:rFonts w:ascii="Arial" w:eastAsia="Arial" w:hAnsi="Arial" w:cs="Arial"/>
          </w:rPr>
          <w:delText>a concern</w:delText>
        </w:r>
      </w:del>
      <w:ins w:id="40" w:author="Lucy Li" w:date="2025-10-13T20:42:00Z">
        <w:r>
          <w:rPr>
            <w:rFonts w:ascii="Arial" w:eastAsia="Arial" w:hAnsi="Arial" w:cs="Arial"/>
          </w:rPr>
          <w:t>any concerns</w:t>
        </w:r>
      </w:ins>
      <w:r>
        <w:rPr>
          <w:rFonts w:ascii="Arial" w:eastAsia="Arial" w:hAnsi="Arial" w:cs="Arial"/>
        </w:rPr>
        <w:t xml:space="preserve"> about any aspect of this study, you should ask to speak to your local TYPHOON study site contact (details below). If you would like to complain formally, you can do this by contacting the TYPHOON study team at </w:t>
      </w:r>
      <w:hyperlink r:id="rId9">
        <w:r>
          <w:rPr>
            <w:rFonts w:ascii="Arial" w:eastAsia="Arial" w:hAnsi="Arial" w:cs="Arial"/>
            <w:color w:val="0563C1"/>
            <w:u w:val="single"/>
          </w:rPr>
          <w:t>typhoonstudy@entintegrate.co.uk</w:t>
        </w:r>
      </w:hyperlink>
      <w:r>
        <w:rPr>
          <w:rFonts w:ascii="Arial" w:eastAsia="Arial" w:hAnsi="Arial" w:cs="Arial"/>
          <w:color w:val="0563C1"/>
          <w:u w:val="single"/>
        </w:rPr>
        <w:t xml:space="preserve">. </w:t>
      </w:r>
    </w:p>
    <w:p w14:paraId="00000030" w14:textId="77777777" w:rsidR="00CA5E84" w:rsidRDefault="00CA5E84">
      <w:pPr>
        <w:spacing w:before="0" w:after="0" w:line="360" w:lineRule="auto"/>
        <w:rPr>
          <w:rFonts w:ascii="Arial" w:eastAsia="Arial" w:hAnsi="Arial" w:cs="Arial"/>
        </w:rPr>
      </w:pPr>
    </w:p>
    <w:p w14:paraId="00000031" w14:textId="6EE85C84" w:rsidR="00CA5E84" w:rsidRDefault="00CE2BDD">
      <w:pPr>
        <w:spacing w:before="0" w:after="0" w:line="360" w:lineRule="auto"/>
        <w:rPr>
          <w:rFonts w:ascii="Arial" w:eastAsia="Arial" w:hAnsi="Arial" w:cs="Arial"/>
        </w:rPr>
      </w:pPr>
      <w:r>
        <w:rPr>
          <w:rFonts w:ascii="Arial" w:eastAsia="Arial" w:hAnsi="Arial" w:cs="Arial"/>
        </w:rPr>
        <w:t>We do not anticipate that anything will go wrong. If you are harmed due to someone’s negligence, or your participation in the study you may have grounds for legal action for compensation against the sponsor (Greater Glasgow and Clyde Health Board</w:t>
      </w:r>
      <w:del w:id="41" w:author="Lucy Li" w:date="2025-10-13T20:42:00Z">
        <w:r w:rsidR="00302BBD" w:rsidRPr="001C6C5D">
          <w:rPr>
            <w:rFonts w:ascii="Arial" w:eastAsia="Arial" w:hAnsi="Arial" w:cs="Arial"/>
          </w:rPr>
          <w:delText>/University of Glasgow) and/or the University of Glasgow,</w:delText>
        </w:r>
      </w:del>
      <w:ins w:id="42" w:author="Lucy Li" w:date="2025-10-13T20:42:00Z">
        <w:r>
          <w:rPr>
            <w:rFonts w:ascii="Arial" w:eastAsia="Arial" w:hAnsi="Arial" w:cs="Arial"/>
          </w:rPr>
          <w:t>),</w:t>
        </w:r>
      </w:ins>
      <w:r>
        <w:rPr>
          <w:rFonts w:ascii="Arial" w:eastAsia="Arial" w:hAnsi="Arial" w:cs="Arial"/>
        </w:rPr>
        <w:t xml:space="preserve"> but you may have to pay your legal costs. </w:t>
      </w:r>
    </w:p>
    <w:p w14:paraId="00000032" w14:textId="77777777" w:rsidR="00CA5E84" w:rsidRDefault="00CA5E84">
      <w:pPr>
        <w:spacing w:before="0" w:after="0" w:line="360" w:lineRule="auto"/>
        <w:rPr>
          <w:rFonts w:ascii="Arial" w:eastAsia="Arial" w:hAnsi="Arial" w:cs="Arial"/>
        </w:rPr>
      </w:pPr>
    </w:p>
    <w:p w14:paraId="00000033" w14:textId="63321E93" w:rsidR="00CA5E84" w:rsidRDefault="00CE2BDD">
      <w:pPr>
        <w:spacing w:before="0" w:after="0" w:line="360" w:lineRule="auto"/>
        <w:rPr>
          <w:rFonts w:ascii="Arial" w:eastAsia="Arial" w:hAnsi="Arial" w:cs="Arial"/>
        </w:rPr>
      </w:pPr>
      <w:r>
        <w:rPr>
          <w:rFonts w:ascii="Arial" w:eastAsia="Arial" w:hAnsi="Arial" w:cs="Arial"/>
        </w:rPr>
        <w:t xml:space="preserve">The normal National Health Service complaints mechanisms are available if you wish to complain or have any concerns (Tel: 0141 201 4500, Email: </w:t>
      </w:r>
      <w:del w:id="43" w:author="Lucy Li" w:date="2025-10-13T20:42:00Z">
        <w:r>
          <w:fldChar w:fldCharType="begin"/>
        </w:r>
        <w:r>
          <w:delInstrText xml:space="preserve"> HYPERLINK "mailto:complaints@ggc.scot.nhs.uk" </w:delInstrText>
        </w:r>
        <w:r>
          <w:fldChar w:fldCharType="separate"/>
        </w:r>
        <w:r w:rsidR="00302BBD" w:rsidRPr="001C6C5D">
          <w:rPr>
            <w:rStyle w:val="Hyperlink"/>
            <w:rFonts w:ascii="Arial" w:eastAsia="Arial" w:hAnsi="Arial" w:cs="Arial"/>
          </w:rPr>
          <w:delText>complaints@ggc.scot.nhs.uk</w:delText>
        </w:r>
        <w:r>
          <w:rPr>
            <w:rStyle w:val="Hyperlink"/>
            <w:rFonts w:ascii="Arial" w:eastAsia="Arial" w:hAnsi="Arial" w:cs="Arial"/>
          </w:rPr>
          <w:fldChar w:fldCharType="end"/>
        </w:r>
      </w:del>
      <w:ins w:id="44" w:author="Lucy Li" w:date="2025-10-13T20:42:00Z">
        <w:r>
          <w:fldChar w:fldCharType="begin"/>
        </w:r>
        <w:r>
          <w:instrText xml:space="preserve"> HYPERLINK "mailto:complaints@ggc.scot.nhs.uk" \h </w:instrText>
        </w:r>
        <w:r>
          <w:fldChar w:fldCharType="separate"/>
        </w:r>
        <w:r>
          <w:rPr>
            <w:rFonts w:ascii="Arial" w:eastAsia="Arial" w:hAnsi="Arial" w:cs="Arial"/>
            <w:color w:val="0563C1"/>
            <w:u w:val="single"/>
          </w:rPr>
          <w:t>complaints@ggc.scot.nhs.uk</w:t>
        </w:r>
        <w:r>
          <w:rPr>
            <w:rFonts w:ascii="Arial" w:eastAsia="Arial" w:hAnsi="Arial" w:cs="Arial"/>
            <w:color w:val="0563C1"/>
            <w:u w:val="single"/>
          </w:rPr>
          <w:fldChar w:fldCharType="end"/>
        </w:r>
      </w:ins>
      <w:r>
        <w:rPr>
          <w:rFonts w:ascii="Arial" w:eastAsia="Arial" w:hAnsi="Arial" w:cs="Arial"/>
        </w:rPr>
        <w:t>).</w:t>
      </w:r>
    </w:p>
    <w:p w14:paraId="00000034" w14:textId="77777777" w:rsidR="00CA5E84" w:rsidRDefault="00CA5E84">
      <w:pPr>
        <w:spacing w:before="0" w:after="0" w:line="360" w:lineRule="auto"/>
        <w:rPr>
          <w:rFonts w:ascii="Arial" w:eastAsia="Arial" w:hAnsi="Arial" w:cs="Arial"/>
        </w:rPr>
      </w:pPr>
    </w:p>
    <w:p w14:paraId="00000035" w14:textId="0E308B89" w:rsidR="00CA5E84" w:rsidRDefault="00361EB1" w:rsidP="00310962">
      <w:pPr>
        <w:pStyle w:val="Heading2"/>
        <w:numPr>
          <w:ilvl w:val="0"/>
          <w:numId w:val="0"/>
        </w:numPr>
        <w:spacing w:before="0" w:after="0" w:line="360" w:lineRule="auto"/>
        <w:rPr>
          <w:rFonts w:ascii="Arial" w:eastAsia="Arial" w:hAnsi="Arial" w:cs="Arial"/>
          <w:b/>
          <w:sz w:val="22"/>
        </w:rPr>
      </w:pPr>
      <w:ins w:id="45" w:author="Lucy Li" w:date="2025-10-29T16:15:00Z">
        <w:r>
          <w:rPr>
            <w:rFonts w:ascii="Arial" w:eastAsia="Arial" w:hAnsi="Arial" w:cs="Arial"/>
            <w:b/>
            <w:sz w:val="22"/>
          </w:rPr>
          <w:t>1.13</w:t>
        </w:r>
        <w:r>
          <w:rPr>
            <w:rFonts w:ascii="Arial" w:eastAsia="Arial" w:hAnsi="Arial" w:cs="Arial"/>
            <w:b/>
            <w:sz w:val="22"/>
          </w:rPr>
          <w:tab/>
        </w:r>
      </w:ins>
      <w:r w:rsidR="00CE2BDD">
        <w:rPr>
          <w:rFonts w:ascii="Arial" w:eastAsia="Arial" w:hAnsi="Arial" w:cs="Arial"/>
          <w:b/>
          <w:sz w:val="22"/>
        </w:rPr>
        <w:t>Who to contact if I have questions?</w:t>
      </w:r>
    </w:p>
    <w:p w14:paraId="00000036" w14:textId="77777777" w:rsidR="00CA5E84" w:rsidRDefault="00CE2BDD">
      <w:pPr>
        <w:spacing w:before="0" w:after="0" w:line="360" w:lineRule="auto"/>
        <w:rPr>
          <w:rFonts w:ascii="Arial" w:eastAsia="Arial" w:hAnsi="Arial" w:cs="Arial"/>
        </w:rPr>
      </w:pPr>
      <w:r>
        <w:rPr>
          <w:rFonts w:ascii="Arial" w:eastAsia="Arial" w:hAnsi="Arial" w:cs="Arial"/>
        </w:rPr>
        <w:t xml:space="preserve">If you have any questions about this research, you can ask any member of your usual care team or the TYPHOON study team at </w:t>
      </w:r>
      <w:hyperlink r:id="rId10">
        <w:r>
          <w:rPr>
            <w:rFonts w:ascii="Arial" w:eastAsia="Arial" w:hAnsi="Arial" w:cs="Arial"/>
            <w:color w:val="0563C1"/>
            <w:u w:val="single"/>
          </w:rPr>
          <w:t>typhoonstudy@entintegrate.co.uk</w:t>
        </w:r>
      </w:hyperlink>
      <w:r>
        <w:rPr>
          <w:rFonts w:ascii="Arial" w:eastAsia="Arial" w:hAnsi="Arial" w:cs="Arial"/>
        </w:rPr>
        <w:t>. Additionally, contact information is provided below:</w:t>
      </w:r>
    </w:p>
    <w:p w14:paraId="00000037" w14:textId="77777777" w:rsidR="00CA5E84" w:rsidRDefault="00CA5E84">
      <w:pPr>
        <w:spacing w:before="0" w:after="0" w:line="360" w:lineRule="auto"/>
        <w:rPr>
          <w:rFonts w:ascii="Arial" w:eastAsia="Arial" w:hAnsi="Arial" w:cs="Arial"/>
        </w:rPr>
      </w:pPr>
    </w:p>
    <w:p w14:paraId="00000038" w14:textId="14CBD987" w:rsidR="00CA5E84" w:rsidRDefault="00CE2BDD">
      <w:pPr>
        <w:spacing w:before="0" w:after="0" w:line="360" w:lineRule="auto"/>
        <w:rPr>
          <w:rFonts w:ascii="Arial" w:eastAsia="Arial" w:hAnsi="Arial" w:cs="Arial"/>
        </w:rPr>
      </w:pPr>
      <w:r>
        <w:rPr>
          <w:rFonts w:ascii="Arial" w:eastAsia="Arial" w:hAnsi="Arial" w:cs="Arial"/>
          <w:b/>
        </w:rPr>
        <w:t>Local TYPHOON study site contact</w:t>
      </w:r>
      <w:r w:rsidRPr="00CF62DA">
        <w:rPr>
          <w:rFonts w:ascii="Arial" w:eastAsia="Arial" w:hAnsi="Arial"/>
          <w:b/>
        </w:rPr>
        <w:t>:</w:t>
      </w:r>
      <w:del w:id="46" w:author="Lucy Li" w:date="2025-10-13T20:42:00Z">
        <w:r w:rsidR="00D72C0E">
          <w:rPr>
            <w:rFonts w:ascii="Arial" w:eastAsia="Arial" w:hAnsi="Arial" w:cs="Arial"/>
          </w:rPr>
          <w:delText xml:space="preserve"> </w:delText>
        </w:r>
        <w:r w:rsidR="00D72C0E" w:rsidRPr="00D72C0E">
          <w:rPr>
            <w:rFonts w:ascii="Arial" w:eastAsia="Arial" w:hAnsi="Arial" w:cs="Arial"/>
            <w:highlight w:val="yellow"/>
          </w:rPr>
          <w:delText>“insert name of local site lead”</w:delText>
        </w:r>
      </w:del>
    </w:p>
    <w:p w14:paraId="00000039" w14:textId="77777777" w:rsidR="00CA5E84" w:rsidRDefault="00CE2BDD">
      <w:pPr>
        <w:spacing w:before="0" w:after="0" w:line="360" w:lineRule="auto"/>
        <w:rPr>
          <w:ins w:id="47" w:author="Lucy Li" w:date="2025-10-13T20:42:00Z"/>
          <w:rFonts w:ascii="Arial" w:eastAsia="Arial" w:hAnsi="Arial" w:cs="Arial"/>
          <w:highlight w:val="yellow"/>
        </w:rPr>
      </w:pPr>
      <w:ins w:id="48" w:author="Lucy Li" w:date="2025-10-13T20:42:00Z">
        <w:r>
          <w:rPr>
            <w:rFonts w:ascii="Arial" w:eastAsia="Arial" w:hAnsi="Arial" w:cs="Arial"/>
            <w:highlight w:val="yellow"/>
          </w:rPr>
          <w:t>______________________________________</w:t>
        </w:r>
      </w:ins>
    </w:p>
    <w:p w14:paraId="0000003A" w14:textId="6B64C7A3" w:rsidR="00CA5E84" w:rsidRDefault="00CE2BDD">
      <w:pPr>
        <w:spacing w:before="0" w:after="0" w:line="360" w:lineRule="auto"/>
        <w:rPr>
          <w:rFonts w:ascii="Arial" w:eastAsia="Arial" w:hAnsi="Arial" w:cs="Arial"/>
        </w:rPr>
      </w:pPr>
      <w:r>
        <w:rPr>
          <w:rFonts w:ascii="Arial" w:eastAsia="Arial" w:hAnsi="Arial" w:cs="Arial"/>
          <w:b/>
        </w:rPr>
        <w:t>Email</w:t>
      </w:r>
      <w:r>
        <w:rPr>
          <w:rFonts w:ascii="Arial" w:eastAsia="Arial" w:hAnsi="Arial" w:cs="Arial"/>
        </w:rPr>
        <w:t>:</w:t>
      </w:r>
      <w:del w:id="49" w:author="Lucy Li" w:date="2025-10-13T20:42:00Z">
        <w:r w:rsidR="00D72C0E">
          <w:rPr>
            <w:rFonts w:ascii="Arial" w:eastAsia="Arial" w:hAnsi="Arial" w:cs="Arial"/>
          </w:rPr>
          <w:delText xml:space="preserve"> </w:delText>
        </w:r>
        <w:r w:rsidR="00D72C0E" w:rsidRPr="00D72C0E">
          <w:rPr>
            <w:rFonts w:ascii="Arial" w:eastAsia="Arial" w:hAnsi="Arial" w:cs="Arial"/>
            <w:highlight w:val="yellow"/>
          </w:rPr>
          <w:delText>“insert email of local site lead”</w:delText>
        </w:r>
      </w:del>
    </w:p>
    <w:p w14:paraId="0000003B" w14:textId="77777777" w:rsidR="00CA5E84" w:rsidRDefault="00CE2BDD">
      <w:pPr>
        <w:spacing w:before="0" w:after="0" w:line="360" w:lineRule="auto"/>
        <w:rPr>
          <w:ins w:id="50" w:author="Lucy Li" w:date="2025-10-13T20:42:00Z"/>
          <w:rFonts w:ascii="Arial" w:eastAsia="Arial" w:hAnsi="Arial" w:cs="Arial"/>
          <w:highlight w:val="yellow"/>
        </w:rPr>
      </w:pPr>
      <w:ins w:id="51" w:author="Lucy Li" w:date="2025-10-13T20:42:00Z">
        <w:r>
          <w:rPr>
            <w:rFonts w:ascii="Arial" w:eastAsia="Arial" w:hAnsi="Arial" w:cs="Arial"/>
            <w:highlight w:val="yellow"/>
          </w:rPr>
          <w:t>______________________________________</w:t>
        </w:r>
      </w:ins>
    </w:p>
    <w:p w14:paraId="0000003C" w14:textId="77777777" w:rsidR="00CA5E84" w:rsidRDefault="00CA5E84">
      <w:pPr>
        <w:spacing w:before="0" w:after="0" w:line="360" w:lineRule="auto"/>
        <w:rPr>
          <w:rFonts w:ascii="Arial" w:eastAsia="Arial" w:hAnsi="Arial" w:cs="Arial"/>
        </w:rPr>
      </w:pPr>
    </w:p>
    <w:p w14:paraId="0000003D" w14:textId="144BAFE1" w:rsidR="00CA5E84" w:rsidRDefault="00CE2BDD">
      <w:pPr>
        <w:spacing w:before="0" w:after="0" w:line="360" w:lineRule="auto"/>
        <w:rPr>
          <w:ins w:id="52" w:author="Lucy Li" w:date="2025-10-13T20:42:00Z"/>
          <w:rFonts w:ascii="Arial" w:eastAsia="Arial" w:hAnsi="Arial" w:cs="Arial"/>
          <w:highlight w:val="yellow"/>
        </w:rPr>
      </w:pPr>
      <w:r>
        <w:rPr>
          <w:rFonts w:ascii="Arial" w:eastAsia="Arial" w:hAnsi="Arial" w:cs="Arial"/>
        </w:rPr>
        <w:t xml:space="preserve">Alternatively, if you have concerns, you may wish to contact PALS (Patient Advice and Liaison Service) who provide independent advice and support to NHS patients and their relatives and carers at </w:t>
      </w:r>
      <w:del w:id="53" w:author="Lucy Li" w:date="2025-10-13T20:42:00Z">
        <w:r w:rsidR="0024270F">
          <w:rPr>
            <w:rFonts w:ascii="Arial" w:hAnsi="Arial" w:cs="Arial"/>
          </w:rPr>
          <w:delText>“</w:delText>
        </w:r>
        <w:r w:rsidR="0024270F" w:rsidRPr="0024270F">
          <w:rPr>
            <w:rFonts w:ascii="Arial" w:hAnsi="Arial" w:cs="Arial"/>
            <w:highlight w:val="yellow"/>
          </w:rPr>
          <w:delText>insert local PALS service email address</w:delText>
        </w:r>
        <w:r w:rsidR="0024270F">
          <w:rPr>
            <w:rFonts w:ascii="Arial" w:hAnsi="Arial" w:cs="Arial"/>
          </w:rPr>
          <w:delText>”</w:delText>
        </w:r>
        <w:r w:rsidR="00F0093D" w:rsidRPr="00F0093D">
          <w:rPr>
            <w:rFonts w:ascii="Arial" w:hAnsi="Arial" w:cs="Arial"/>
          </w:rPr>
          <w:delText>.</w:delText>
        </w:r>
      </w:del>
      <w:ins w:id="54" w:author="Lucy Li" w:date="2025-10-13T20:42:00Z">
        <w:r>
          <w:rPr>
            <w:rFonts w:ascii="Arial" w:eastAsia="Arial" w:hAnsi="Arial" w:cs="Arial"/>
            <w:highlight w:val="yellow"/>
          </w:rPr>
          <w:t>______________________________________.</w:t>
        </w:r>
      </w:ins>
    </w:p>
    <w:p w14:paraId="0000003E" w14:textId="7E3A4837" w:rsidR="00CA5E84" w:rsidRDefault="00CA5E84">
      <w:pPr>
        <w:spacing w:before="0" w:after="0" w:line="360" w:lineRule="auto"/>
        <w:rPr>
          <w:ins w:id="55" w:author="Lucy Li" w:date="2025-10-29T16:15:00Z"/>
          <w:rFonts w:ascii="Arial" w:eastAsia="Arial" w:hAnsi="Arial" w:cs="Arial"/>
        </w:rPr>
      </w:pPr>
    </w:p>
    <w:p w14:paraId="1CF15C25" w14:textId="6A1D5ECE" w:rsidR="00A13276" w:rsidRDefault="00A13276">
      <w:pPr>
        <w:rPr>
          <w:ins w:id="56" w:author="Lucy Li" w:date="2025-10-29T21:25:00Z"/>
          <w:rFonts w:ascii="Arial" w:eastAsia="Arial" w:hAnsi="Arial" w:cs="Arial"/>
        </w:rPr>
      </w:pPr>
      <w:ins w:id="57" w:author="Lucy Li" w:date="2025-10-29T21:25:00Z">
        <w:r>
          <w:rPr>
            <w:rFonts w:ascii="Arial" w:eastAsia="Arial" w:hAnsi="Arial" w:cs="Arial"/>
          </w:rPr>
          <w:br w:type="page"/>
        </w:r>
      </w:ins>
    </w:p>
    <w:p w14:paraId="0E971A46" w14:textId="77777777" w:rsidR="005E7EF3" w:rsidRDefault="005E7EF3" w:rsidP="005E7EF3">
      <w:pPr>
        <w:pStyle w:val="Heading2"/>
        <w:numPr>
          <w:ilvl w:val="0"/>
          <w:numId w:val="0"/>
        </w:numPr>
        <w:spacing w:before="0" w:after="0" w:line="240" w:lineRule="auto"/>
        <w:jc w:val="center"/>
        <w:rPr>
          <w:ins w:id="58" w:author="Lucy Li" w:date="2025-10-29T21:39:00Z"/>
          <w:rFonts w:ascii="Arial" w:hAnsi="Arial" w:cs="Arial"/>
          <w:b/>
          <w:sz w:val="22"/>
        </w:rPr>
      </w:pPr>
      <w:ins w:id="59" w:author="Lucy Li" w:date="2025-10-29T21:39:00Z">
        <w:r w:rsidRPr="00DB5B19">
          <w:rPr>
            <w:rFonts w:ascii="Arial" w:hAnsi="Arial" w:cs="Arial"/>
            <w:b/>
            <w:sz w:val="22"/>
          </w:rPr>
          <w:lastRenderedPageBreak/>
          <w:t>How we will use your information (Data Protection)</w:t>
        </w:r>
      </w:ins>
    </w:p>
    <w:p w14:paraId="55D7B171" w14:textId="77777777" w:rsidR="005E7EF3" w:rsidRPr="004C47FF" w:rsidRDefault="005E7EF3" w:rsidP="005E7EF3">
      <w:pPr>
        <w:spacing w:before="0" w:after="0" w:line="240" w:lineRule="auto"/>
        <w:rPr>
          <w:ins w:id="60" w:author="Lucy Li" w:date="2025-10-29T21:39:00Z"/>
        </w:rPr>
      </w:pPr>
    </w:p>
    <w:p w14:paraId="4EBF16DD" w14:textId="77777777" w:rsidR="005E7EF3" w:rsidRPr="00DB5B19" w:rsidRDefault="005E7EF3" w:rsidP="005E7EF3">
      <w:pPr>
        <w:pStyle w:val="Heading2"/>
        <w:numPr>
          <w:ilvl w:val="0"/>
          <w:numId w:val="0"/>
        </w:numPr>
        <w:spacing w:before="0" w:after="0" w:line="360" w:lineRule="auto"/>
        <w:rPr>
          <w:ins w:id="61" w:author="Lucy Li" w:date="2025-10-29T21:39:00Z"/>
          <w:rFonts w:ascii="Arial" w:hAnsi="Arial" w:cs="Arial"/>
          <w:sz w:val="22"/>
        </w:rPr>
      </w:pPr>
      <w:ins w:id="62" w:author="Lucy Li" w:date="2025-10-29T21:39:00Z">
        <w:r w:rsidRPr="00DB5B19">
          <w:rPr>
            <w:rFonts w:ascii="Arial" w:hAnsi="Arial" w:cs="Arial"/>
            <w:sz w:val="22"/>
          </w:rPr>
          <w:t>We strictly follow UK data protection law (</w:t>
        </w:r>
        <w:r w:rsidRPr="00DB5B19">
          <w:rPr>
            <w:rFonts w:ascii="Arial" w:eastAsiaTheme="majorEastAsia" w:hAnsi="Arial" w:cs="Arial"/>
            <w:bCs/>
            <w:sz w:val="22"/>
          </w:rPr>
          <w:t>UK General Data Protection Regulation (GDPR)</w:t>
        </w:r>
        <w:r w:rsidRPr="00DB5B19">
          <w:rPr>
            <w:rFonts w:ascii="Arial" w:hAnsi="Arial" w:cs="Arial"/>
            <w:sz w:val="22"/>
          </w:rPr>
          <w:t xml:space="preserve"> and the </w:t>
        </w:r>
        <w:r w:rsidRPr="00DB5B19">
          <w:rPr>
            <w:rFonts w:ascii="Arial" w:eastAsiaTheme="majorEastAsia" w:hAnsi="Arial" w:cs="Arial"/>
            <w:bCs/>
            <w:sz w:val="22"/>
          </w:rPr>
          <w:t>Data Protection Act 2018</w:t>
        </w:r>
        <w:r w:rsidRPr="00DB5B19">
          <w:rPr>
            <w:rFonts w:ascii="Arial" w:hAnsi="Arial" w:cs="Arial"/>
            <w:sz w:val="22"/>
          </w:rPr>
          <w:t>) to ensure the information collected for this study is fully protected.</w:t>
        </w:r>
      </w:ins>
    </w:p>
    <w:p w14:paraId="13DCFBD2" w14:textId="77777777" w:rsidR="005E7EF3" w:rsidRPr="00DB5B19" w:rsidRDefault="005E7EF3" w:rsidP="005E7EF3">
      <w:pPr>
        <w:spacing w:before="0" w:after="0" w:line="240" w:lineRule="auto"/>
        <w:rPr>
          <w:ins w:id="63" w:author="Lucy Li" w:date="2025-10-29T21:39:00Z"/>
          <w:rFonts w:ascii="Arial" w:hAnsi="Arial" w:cs="Arial"/>
        </w:rPr>
      </w:pPr>
    </w:p>
    <w:p w14:paraId="1FB57178" w14:textId="77777777" w:rsidR="005E7EF3" w:rsidRPr="00DB5B19" w:rsidRDefault="005E7EF3" w:rsidP="005E7EF3">
      <w:pPr>
        <w:pStyle w:val="ListParagraph"/>
        <w:keepNext w:val="0"/>
        <w:keepLines w:val="0"/>
        <w:numPr>
          <w:ilvl w:val="1"/>
          <w:numId w:val="12"/>
        </w:numPr>
        <w:spacing w:before="0" w:after="0" w:line="360" w:lineRule="auto"/>
        <w:rPr>
          <w:ins w:id="64" w:author="Lucy Li" w:date="2025-10-29T21:39:00Z"/>
          <w:rFonts w:ascii="Arial" w:hAnsi="Arial" w:cs="Arial"/>
          <w:b/>
        </w:rPr>
      </w:pPr>
      <w:ins w:id="65" w:author="Lucy Li" w:date="2025-10-29T21:39:00Z">
        <w:r w:rsidRPr="00DB5B19">
          <w:rPr>
            <w:rFonts w:ascii="Arial" w:hAnsi="Arial" w:cs="Arial"/>
            <w:b/>
          </w:rPr>
          <w:t xml:space="preserve"> What information is collected?</w:t>
        </w:r>
      </w:ins>
    </w:p>
    <w:p w14:paraId="0ECEDBB1" w14:textId="77777777" w:rsidR="005E7EF3" w:rsidRPr="00DB5B19" w:rsidRDefault="005E7EF3" w:rsidP="005E7EF3">
      <w:pPr>
        <w:pStyle w:val="NormalWeb"/>
        <w:spacing w:before="0" w:beforeAutospacing="0" w:after="0" w:afterAutospacing="0" w:line="360" w:lineRule="auto"/>
        <w:jc w:val="both"/>
        <w:rPr>
          <w:ins w:id="66" w:author="Lucy Li" w:date="2025-10-29T21:39:00Z"/>
          <w:rFonts w:ascii="Arial" w:hAnsi="Arial" w:cs="Arial"/>
          <w:sz w:val="22"/>
          <w:szCs w:val="22"/>
        </w:rPr>
      </w:pPr>
      <w:ins w:id="67" w:author="Lucy Li" w:date="2025-10-29T21:39:00Z">
        <w:r w:rsidRPr="00DB5B19">
          <w:rPr>
            <w:rFonts w:ascii="Arial" w:hAnsi="Arial" w:cs="Arial"/>
            <w:sz w:val="22"/>
            <w:szCs w:val="22"/>
          </w:rPr>
          <w:t xml:space="preserve">We will collect necessary health information from your medical records and, where necessary, from your GP. This includes details about your tonsillectomy surgery, initial hospital stay and any bleeding events after your surgery. Only members of the research team required for the 28-day follow-up will have access to your name and contact details. </w:t>
        </w:r>
      </w:ins>
    </w:p>
    <w:p w14:paraId="30CED9A3" w14:textId="77777777" w:rsidR="005E7EF3" w:rsidRPr="00DB5B19" w:rsidRDefault="005E7EF3" w:rsidP="005E7EF3">
      <w:pPr>
        <w:pStyle w:val="NormalWeb"/>
        <w:spacing w:before="0" w:beforeAutospacing="0" w:after="0" w:afterAutospacing="0" w:line="360" w:lineRule="auto"/>
        <w:jc w:val="both"/>
        <w:rPr>
          <w:ins w:id="68" w:author="Lucy Li" w:date="2025-10-29T21:39:00Z"/>
          <w:rFonts w:ascii="Arial" w:hAnsi="Arial" w:cs="Arial"/>
          <w:sz w:val="22"/>
          <w:szCs w:val="22"/>
        </w:rPr>
      </w:pPr>
    </w:p>
    <w:p w14:paraId="0A800EDF" w14:textId="77777777" w:rsidR="005E7EF3" w:rsidRPr="00DB5B19" w:rsidRDefault="005E7EF3" w:rsidP="005E7EF3">
      <w:pPr>
        <w:pStyle w:val="NormalWeb"/>
        <w:numPr>
          <w:ilvl w:val="1"/>
          <w:numId w:val="12"/>
        </w:numPr>
        <w:spacing w:before="0" w:beforeAutospacing="0" w:after="0" w:afterAutospacing="0" w:line="360" w:lineRule="auto"/>
        <w:jc w:val="both"/>
        <w:rPr>
          <w:ins w:id="69" w:author="Lucy Li" w:date="2025-10-29T21:39:00Z"/>
          <w:rFonts w:ascii="Arial" w:hAnsi="Arial" w:cs="Arial"/>
          <w:b/>
          <w:sz w:val="22"/>
          <w:szCs w:val="22"/>
        </w:rPr>
      </w:pPr>
      <w:ins w:id="70" w:author="Lucy Li" w:date="2025-10-29T21:39:00Z">
        <w:r w:rsidRPr="00DB5B19">
          <w:rPr>
            <w:rFonts w:ascii="Arial" w:hAnsi="Arial" w:cs="Arial"/>
            <w:b/>
            <w:sz w:val="22"/>
            <w:szCs w:val="22"/>
          </w:rPr>
          <w:t>How is my data kept private?</w:t>
        </w:r>
      </w:ins>
    </w:p>
    <w:p w14:paraId="6DC72D84" w14:textId="77777777" w:rsidR="005E7EF3" w:rsidRPr="00DB5B19" w:rsidRDefault="005E7EF3" w:rsidP="005E7EF3">
      <w:pPr>
        <w:pStyle w:val="NormalWeb"/>
        <w:spacing w:before="0" w:beforeAutospacing="0" w:after="0" w:afterAutospacing="0" w:line="360" w:lineRule="auto"/>
        <w:jc w:val="both"/>
        <w:rPr>
          <w:ins w:id="71" w:author="Lucy Li" w:date="2025-10-29T21:39:00Z"/>
          <w:rFonts w:ascii="Arial" w:hAnsi="Arial" w:cs="Arial"/>
          <w:b/>
          <w:sz w:val="22"/>
          <w:szCs w:val="22"/>
        </w:rPr>
      </w:pPr>
      <w:ins w:id="72" w:author="Lucy Li" w:date="2025-10-29T21:39:00Z">
        <w:r w:rsidRPr="00DB5B19">
          <w:rPr>
            <w:rFonts w:ascii="Arial" w:hAnsi="Arial" w:cs="Arial"/>
            <w:sz w:val="22"/>
            <w:szCs w:val="22"/>
          </w:rPr>
          <w:t xml:space="preserve">To protect your identity, we assign you a unique </w:t>
        </w:r>
        <w:r w:rsidRPr="00DB5B19">
          <w:rPr>
            <w:rFonts w:ascii="Arial" w:eastAsiaTheme="majorEastAsia" w:hAnsi="Arial" w:cs="Arial"/>
            <w:bCs/>
            <w:sz w:val="22"/>
            <w:szCs w:val="22"/>
          </w:rPr>
          <w:t>Study ID (code number)</w:t>
        </w:r>
        <w:r w:rsidRPr="00DB5B19">
          <w:rPr>
            <w:rFonts w:ascii="Arial" w:hAnsi="Arial" w:cs="Arial"/>
            <w:sz w:val="22"/>
            <w:szCs w:val="22"/>
          </w:rPr>
          <w:t xml:space="preserve">. All research data is linked </w:t>
        </w:r>
        <w:r w:rsidRPr="00DB5B19">
          <w:rPr>
            <w:rFonts w:ascii="Arial" w:hAnsi="Arial" w:cs="Arial"/>
            <w:iCs/>
            <w:sz w:val="22"/>
            <w:szCs w:val="22"/>
          </w:rPr>
          <w:t>only</w:t>
        </w:r>
        <w:r w:rsidRPr="00DB5B19">
          <w:rPr>
            <w:rFonts w:ascii="Arial" w:hAnsi="Arial" w:cs="Arial"/>
            <w:sz w:val="22"/>
            <w:szCs w:val="22"/>
          </w:rPr>
          <w:t xml:space="preserve"> to this code (</w:t>
        </w:r>
        <w:r w:rsidRPr="00DB5B19">
          <w:rPr>
            <w:rFonts w:ascii="Arial" w:eastAsiaTheme="majorEastAsia" w:hAnsi="Arial" w:cs="Arial"/>
            <w:bCs/>
            <w:sz w:val="22"/>
            <w:szCs w:val="22"/>
          </w:rPr>
          <w:t>pseudonymisation</w:t>
        </w:r>
        <w:r w:rsidRPr="00DB5B19">
          <w:rPr>
            <w:rFonts w:ascii="Arial" w:hAnsi="Arial" w:cs="Arial"/>
            <w:sz w:val="22"/>
            <w:szCs w:val="22"/>
          </w:rPr>
          <w:t>), and your name and identifiable details are kept entirely separate and secure. We only collect the minimum information required to perform the research.</w:t>
        </w:r>
      </w:ins>
    </w:p>
    <w:p w14:paraId="0D2A1D1D" w14:textId="77777777" w:rsidR="005E7EF3" w:rsidRPr="00DB5B19" w:rsidRDefault="005E7EF3" w:rsidP="005E7EF3">
      <w:pPr>
        <w:pStyle w:val="NormalWeb"/>
        <w:spacing w:before="0" w:beforeAutospacing="0" w:after="0" w:afterAutospacing="0" w:line="360" w:lineRule="auto"/>
        <w:jc w:val="both"/>
        <w:rPr>
          <w:ins w:id="73" w:author="Lucy Li" w:date="2025-10-29T21:39:00Z"/>
          <w:rFonts w:ascii="Arial" w:hAnsi="Arial" w:cs="Arial"/>
          <w:sz w:val="22"/>
          <w:szCs w:val="22"/>
        </w:rPr>
      </w:pPr>
    </w:p>
    <w:p w14:paraId="23AB9443" w14:textId="77777777" w:rsidR="005E7EF3" w:rsidRPr="00DB5B19" w:rsidRDefault="005E7EF3" w:rsidP="005E7EF3">
      <w:pPr>
        <w:pStyle w:val="NormalWeb"/>
        <w:numPr>
          <w:ilvl w:val="1"/>
          <w:numId w:val="12"/>
        </w:numPr>
        <w:spacing w:before="0" w:beforeAutospacing="0" w:after="0" w:afterAutospacing="0" w:line="360" w:lineRule="auto"/>
        <w:jc w:val="both"/>
        <w:rPr>
          <w:ins w:id="74" w:author="Lucy Li" w:date="2025-10-29T21:39:00Z"/>
          <w:rFonts w:ascii="Arial" w:hAnsi="Arial" w:cs="Arial"/>
          <w:b/>
          <w:sz w:val="22"/>
          <w:szCs w:val="22"/>
        </w:rPr>
      </w:pPr>
      <w:ins w:id="75" w:author="Lucy Li" w:date="2025-10-29T21:39:00Z">
        <w:r w:rsidRPr="00DB5B19">
          <w:rPr>
            <w:rFonts w:ascii="Arial" w:hAnsi="Arial" w:cs="Arial"/>
            <w:b/>
            <w:sz w:val="22"/>
            <w:szCs w:val="22"/>
          </w:rPr>
          <w:t>How is my research data processed and stored?</w:t>
        </w:r>
      </w:ins>
    </w:p>
    <w:p w14:paraId="0863A70F" w14:textId="77777777" w:rsidR="005E7EF3" w:rsidRDefault="005E7EF3" w:rsidP="005E7EF3">
      <w:pPr>
        <w:pStyle w:val="NormalWeb"/>
        <w:spacing w:before="0" w:beforeAutospacing="0" w:after="0" w:afterAutospacing="0" w:line="360" w:lineRule="auto"/>
        <w:jc w:val="both"/>
        <w:rPr>
          <w:ins w:id="76" w:author="Lucy Li" w:date="2025-10-29T21:39:00Z"/>
          <w:rFonts w:ascii="Arial" w:hAnsi="Arial" w:cs="Arial"/>
          <w:sz w:val="22"/>
          <w:szCs w:val="22"/>
        </w:rPr>
      </w:pPr>
      <w:ins w:id="77" w:author="Lucy Li" w:date="2025-10-29T21:39:00Z">
        <w:r w:rsidRPr="00DB5B19">
          <w:rPr>
            <w:rFonts w:ascii="Arial" w:hAnsi="Arial" w:cs="Arial"/>
            <w:sz w:val="22"/>
            <w:szCs w:val="22"/>
          </w:rPr>
          <w:t xml:space="preserve">Your coded research data is securely entered into a password-protected research file and stored on secure, password-protected </w:t>
        </w:r>
        <w:r w:rsidRPr="00DB5B19">
          <w:rPr>
            <w:rFonts w:ascii="Arial" w:eastAsiaTheme="majorEastAsia" w:hAnsi="Arial" w:cs="Arial"/>
            <w:bCs/>
            <w:sz w:val="22"/>
            <w:szCs w:val="22"/>
          </w:rPr>
          <w:t>NHS systems</w:t>
        </w:r>
        <w:r w:rsidRPr="00DB5B19">
          <w:rPr>
            <w:rFonts w:ascii="Arial" w:hAnsi="Arial" w:cs="Arial"/>
            <w:sz w:val="22"/>
            <w:szCs w:val="22"/>
          </w:rPr>
          <w:t xml:space="preserve"> within the Trust’s shared drive. Data from all centres is then shared securely (without any patient-identifiable information) and combined onto a single master spreadsheet for analysis.</w:t>
        </w:r>
      </w:ins>
    </w:p>
    <w:p w14:paraId="720CA052" w14:textId="77777777" w:rsidR="005E7EF3" w:rsidRPr="00DB5B19" w:rsidRDefault="005E7EF3" w:rsidP="005E7EF3">
      <w:pPr>
        <w:pStyle w:val="NormalWeb"/>
        <w:spacing w:before="0" w:beforeAutospacing="0" w:after="0" w:afterAutospacing="0" w:line="360" w:lineRule="auto"/>
        <w:jc w:val="both"/>
        <w:rPr>
          <w:ins w:id="78" w:author="Lucy Li" w:date="2025-10-29T21:39:00Z"/>
          <w:rFonts w:ascii="Arial" w:hAnsi="Arial" w:cs="Arial"/>
          <w:b/>
          <w:sz w:val="22"/>
          <w:szCs w:val="22"/>
        </w:rPr>
      </w:pPr>
    </w:p>
    <w:p w14:paraId="696F5AA1" w14:textId="77777777" w:rsidR="005E7EF3" w:rsidRPr="00DB5B19" w:rsidRDefault="005E7EF3" w:rsidP="005E7EF3">
      <w:pPr>
        <w:spacing w:before="0" w:after="0" w:line="360" w:lineRule="auto"/>
        <w:rPr>
          <w:ins w:id="79" w:author="Lucy Li" w:date="2025-10-29T21:39:00Z"/>
          <w:rFonts w:ascii="Arial" w:hAnsi="Arial" w:cs="Arial"/>
        </w:rPr>
      </w:pPr>
      <w:ins w:id="80" w:author="Lucy Li" w:date="2025-10-29T21:39:00Z">
        <w:r w:rsidRPr="00DB5B19">
          <w:rPr>
            <w:rFonts w:ascii="Arial" w:hAnsi="Arial" w:cs="Arial"/>
          </w:rPr>
          <w:t xml:space="preserve">Your coded research data may also be reviewed by professionals, such as regulators or auditors, to check the quality and accuracy of the study. They follow </w:t>
        </w:r>
        <w:r w:rsidRPr="00DB5B19">
          <w:rPr>
            <w:rFonts w:ascii="Arial" w:eastAsiaTheme="majorEastAsia" w:hAnsi="Arial" w:cs="Arial"/>
            <w:bCs/>
          </w:rPr>
          <w:t>strict security</w:t>
        </w:r>
        <w:r w:rsidRPr="00DB5B19">
          <w:rPr>
            <w:rFonts w:ascii="Arial" w:eastAsiaTheme="majorEastAsia" w:hAnsi="Arial" w:cs="Arial"/>
            <w:b/>
            <w:bCs/>
          </w:rPr>
          <w:t xml:space="preserve"> </w:t>
        </w:r>
        <w:r w:rsidRPr="004C47FF">
          <w:rPr>
            <w:rFonts w:ascii="Arial" w:eastAsiaTheme="majorEastAsia" w:hAnsi="Arial" w:cs="Arial"/>
            <w:bCs/>
          </w:rPr>
          <w:t>processes</w:t>
        </w:r>
        <w:r w:rsidRPr="00DB5B19">
          <w:rPr>
            <w:rFonts w:ascii="Arial" w:hAnsi="Arial" w:cs="Arial"/>
          </w:rPr>
          <w:t xml:space="preserve"> when verifying the data against your original health records.</w:t>
        </w:r>
      </w:ins>
    </w:p>
    <w:p w14:paraId="6FF4C19B" w14:textId="77777777" w:rsidR="005E7EF3" w:rsidRPr="00DB5B19" w:rsidRDefault="005E7EF3" w:rsidP="005E7EF3">
      <w:pPr>
        <w:spacing w:before="0" w:after="0" w:line="360" w:lineRule="auto"/>
        <w:rPr>
          <w:ins w:id="81" w:author="Lucy Li" w:date="2025-10-29T21:39:00Z"/>
          <w:rFonts w:ascii="Arial" w:hAnsi="Arial" w:cs="Arial"/>
        </w:rPr>
      </w:pPr>
    </w:p>
    <w:p w14:paraId="1BB43F76" w14:textId="77777777" w:rsidR="005E7EF3" w:rsidRPr="00DB5B19" w:rsidRDefault="005E7EF3" w:rsidP="005E7EF3">
      <w:pPr>
        <w:spacing w:before="0" w:after="0" w:line="360" w:lineRule="auto"/>
        <w:rPr>
          <w:ins w:id="82" w:author="Lucy Li" w:date="2025-10-29T21:39:00Z"/>
          <w:rFonts w:ascii="Arial" w:hAnsi="Arial" w:cs="Arial"/>
          <w:b/>
        </w:rPr>
      </w:pPr>
      <w:ins w:id="83" w:author="Lucy Li" w:date="2025-10-29T21:39:00Z">
        <w:r w:rsidRPr="00DB5B19">
          <w:rPr>
            <w:rFonts w:ascii="Arial" w:hAnsi="Arial" w:cs="Arial"/>
            <w:b/>
          </w:rPr>
          <w:t>2.4</w:t>
        </w:r>
        <w:r w:rsidRPr="00DB5B19">
          <w:rPr>
            <w:rFonts w:ascii="Arial" w:hAnsi="Arial" w:cs="Arial"/>
            <w:b/>
          </w:rPr>
          <w:tab/>
          <w:t>What happens when the study ends?</w:t>
        </w:r>
      </w:ins>
    </w:p>
    <w:p w14:paraId="6CF357EC" w14:textId="77777777" w:rsidR="005E7EF3" w:rsidRPr="00DB5B19" w:rsidRDefault="005E7EF3" w:rsidP="005E7EF3">
      <w:pPr>
        <w:pStyle w:val="NormalWeb"/>
        <w:spacing w:before="0" w:beforeAutospacing="0" w:after="0" w:afterAutospacing="0" w:line="360" w:lineRule="auto"/>
        <w:jc w:val="both"/>
        <w:rPr>
          <w:ins w:id="84" w:author="Lucy Li" w:date="2025-10-29T21:39:00Z"/>
          <w:rFonts w:ascii="Arial" w:hAnsi="Arial" w:cs="Arial"/>
          <w:sz w:val="22"/>
          <w:szCs w:val="22"/>
        </w:rPr>
      </w:pPr>
      <w:ins w:id="85" w:author="Lucy Li" w:date="2025-10-29T21:39:00Z">
        <w:r w:rsidRPr="00DB5B19">
          <w:rPr>
            <w:rFonts w:ascii="Arial" w:hAnsi="Arial" w:cs="Arial"/>
            <w:sz w:val="22"/>
            <w:szCs w:val="22"/>
          </w:rPr>
          <w:t xml:space="preserve">Once the research is complete, the final reports and publications will be written so that no one can identify you. The research team will keep the final, coded copy of your data for </w:t>
        </w:r>
        <w:r w:rsidRPr="00DB5B19">
          <w:rPr>
            <w:rStyle w:val="Strong"/>
            <w:rFonts w:ascii="Arial" w:eastAsiaTheme="majorEastAsia" w:hAnsi="Arial" w:cs="Arial"/>
            <w:b w:val="0"/>
            <w:sz w:val="22"/>
            <w:szCs w:val="22"/>
          </w:rPr>
          <w:t>five years</w:t>
        </w:r>
        <w:r w:rsidRPr="00DB5B19">
          <w:rPr>
            <w:rFonts w:ascii="Arial" w:hAnsi="Arial" w:cs="Arial"/>
            <w:sz w:val="22"/>
            <w:szCs w:val="22"/>
          </w:rPr>
          <w:t xml:space="preserve"> after the study is completed for result checks, after which it will be destroyed. </w:t>
        </w:r>
      </w:ins>
    </w:p>
    <w:p w14:paraId="4E80F291" w14:textId="77777777" w:rsidR="005E7EF3" w:rsidRPr="00DB5B19" w:rsidRDefault="005E7EF3" w:rsidP="005E7EF3">
      <w:pPr>
        <w:spacing w:before="0" w:after="0" w:line="360" w:lineRule="auto"/>
        <w:rPr>
          <w:ins w:id="86" w:author="Lucy Li" w:date="2025-10-29T21:39:00Z"/>
          <w:rFonts w:ascii="Arial" w:hAnsi="Arial" w:cs="Arial"/>
        </w:rPr>
      </w:pPr>
    </w:p>
    <w:p w14:paraId="43E68C01" w14:textId="77777777" w:rsidR="005E7EF3" w:rsidRPr="00DB5B19" w:rsidRDefault="005E7EF3" w:rsidP="005E7EF3">
      <w:pPr>
        <w:spacing w:before="0" w:after="0" w:line="360" w:lineRule="auto"/>
        <w:rPr>
          <w:ins w:id="87" w:author="Lucy Li" w:date="2025-10-29T21:39:00Z"/>
          <w:rFonts w:ascii="Arial" w:hAnsi="Arial" w:cs="Arial"/>
          <w:b/>
        </w:rPr>
      </w:pPr>
      <w:ins w:id="88" w:author="Lucy Li" w:date="2025-10-29T21:39:00Z">
        <w:r w:rsidRPr="00DB5B19">
          <w:rPr>
            <w:rFonts w:ascii="Arial" w:hAnsi="Arial" w:cs="Arial"/>
            <w:b/>
          </w:rPr>
          <w:t>2.5</w:t>
        </w:r>
        <w:r w:rsidRPr="00DB5B19">
          <w:rPr>
            <w:rFonts w:ascii="Arial" w:hAnsi="Arial" w:cs="Arial"/>
            <w:b/>
          </w:rPr>
          <w:tab/>
          <w:t>What happens if I chose to withdraw from the study?</w:t>
        </w:r>
      </w:ins>
    </w:p>
    <w:p w14:paraId="680302C0" w14:textId="188B2E39" w:rsidR="005E7EF3" w:rsidRPr="005E7EF3" w:rsidRDefault="005E7EF3" w:rsidP="005E7EF3">
      <w:pPr>
        <w:spacing w:before="0" w:after="0" w:line="360" w:lineRule="auto"/>
        <w:rPr>
          <w:ins w:id="89" w:author="Lucy Li" w:date="2025-10-29T21:39:00Z"/>
          <w:rFonts w:ascii="Arial" w:hAnsi="Arial" w:cs="Arial"/>
        </w:rPr>
      </w:pPr>
      <w:ins w:id="90" w:author="Lucy Li" w:date="2025-10-29T21:39:00Z">
        <w:r w:rsidRPr="00DB5B19">
          <w:rPr>
            <w:rFonts w:ascii="Arial" w:hAnsi="Arial" w:cs="Arial"/>
          </w:rPr>
          <w:t>If you decide to withdraw, we will stop collecting any further information about you, but we will keep and continue to use the data already collected up to the point of your withdrawal.</w:t>
        </w:r>
      </w:ins>
    </w:p>
    <w:p w14:paraId="03CAF622" w14:textId="77777777" w:rsidR="00361EB1" w:rsidRDefault="00361EB1" w:rsidP="005E7EF3">
      <w:pPr>
        <w:pStyle w:val="Heading2"/>
        <w:numPr>
          <w:ilvl w:val="0"/>
          <w:numId w:val="0"/>
        </w:numPr>
        <w:spacing w:before="0" w:after="0" w:line="360" w:lineRule="auto"/>
        <w:rPr>
          <w:rFonts w:ascii="Arial" w:eastAsia="Arial" w:hAnsi="Arial" w:cs="Arial"/>
        </w:rPr>
      </w:pPr>
    </w:p>
    <w:sectPr w:rsidR="00361EB1">
      <w:headerReference w:type="default" r:id="rId11"/>
      <w:footerReference w:type="even" r:id="rId12"/>
      <w:footerReference w:type="default" r:id="rId13"/>
      <w:footerReference w:type="first" r:id="rId14"/>
      <w:pgSz w:w="11905" w:h="16837"/>
      <w:pgMar w:top="1258" w:right="1440" w:bottom="1338"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AB46C" w14:textId="77777777" w:rsidR="00C068A4" w:rsidRDefault="00C068A4">
      <w:pPr>
        <w:spacing w:before="0" w:after="0" w:line="240" w:lineRule="auto"/>
      </w:pPr>
      <w:r>
        <w:separator/>
      </w:r>
    </w:p>
  </w:endnote>
  <w:endnote w:type="continuationSeparator" w:id="0">
    <w:p w14:paraId="54DB9CC7" w14:textId="77777777" w:rsidR="00C068A4" w:rsidRDefault="00C068A4">
      <w:pPr>
        <w:spacing w:before="0" w:after="0" w:line="240" w:lineRule="auto"/>
      </w:pPr>
      <w:r>
        <w:continuationSeparator/>
      </w:r>
    </w:p>
  </w:endnote>
  <w:endnote w:type="continuationNotice" w:id="1">
    <w:p w14:paraId="745531CC" w14:textId="77777777" w:rsidR="00C068A4" w:rsidRDefault="00C068A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ondon Tube Normal">
    <w:altName w:val="Times New Roman"/>
    <w:panose1 w:val="020B0604020202020204"/>
    <w:charset w:val="00"/>
    <w:family w:val="auto"/>
    <w:pitch w:val="variable"/>
    <w:sig w:usb0="00000003" w:usb1="00000000" w:usb2="00000000" w:usb3="00000000" w:csb0="00000001" w:csb1="00000000"/>
  </w:font>
  <w:font w:name="Times New Roman (Headings CS)">
    <w:altName w:val="Times New Roman"/>
    <w:panose1 w:val="02020603050405020304"/>
    <w:charset w:val="00"/>
    <w:family w:val="roman"/>
    <w:notTrueType/>
    <w:pitch w:val="default"/>
  </w:font>
  <w:font w:name="Calibri (Body)">
    <w:panose1 w:val="020B0604020202020204"/>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DelRangeStart w:id="91" w:author="Lucy Li" w:date="2025-10-13T20:42:00Z"/>
  <w:sdt>
    <w:sdtPr>
      <w:rPr>
        <w:rStyle w:val="PageNumber"/>
      </w:rPr>
      <w:id w:val="142080884"/>
      <w:docPartObj>
        <w:docPartGallery w:val="Page Numbers (Bottom of Page)"/>
        <w:docPartUnique/>
      </w:docPartObj>
    </w:sdtPr>
    <w:sdtEndPr>
      <w:rPr>
        <w:rStyle w:val="PageNumber"/>
      </w:rPr>
    </w:sdtEndPr>
    <w:sdtContent>
      <w:customXmlDelRangeEnd w:id="91"/>
      <w:p w14:paraId="00000040" w14:textId="3B45A980" w:rsidR="00CA5E84" w:rsidRPr="00CF62DA" w:rsidRDefault="00CE2BDD" w:rsidP="00CF62DA">
        <w:pPr>
          <w:pBdr>
            <w:top w:val="nil"/>
            <w:left w:val="nil"/>
            <w:bottom w:val="nil"/>
            <w:right w:val="nil"/>
            <w:between w:val="nil"/>
          </w:pBdr>
          <w:tabs>
            <w:tab w:val="center" w:pos="4680"/>
            <w:tab w:val="right" w:pos="9360"/>
          </w:tabs>
          <w:spacing w:before="0" w:after="0" w:line="240" w:lineRule="auto"/>
          <w:jc w:val="right"/>
          <w:rPr>
            <w:rFonts w:ascii="Calibri" w:eastAsia="Calibri" w:hAnsi="Calibri"/>
            <w:color w:val="000000"/>
          </w:rPr>
        </w:pPr>
        <w:r w:rsidRPr="00CF62DA">
          <w:rPr>
            <w:rFonts w:ascii="Calibri" w:eastAsia="Calibri" w:hAnsi="Calibri"/>
            <w:color w:val="000000"/>
          </w:rPr>
          <w:fldChar w:fldCharType="begin"/>
        </w:r>
        <w:r>
          <w:rPr>
            <w:rFonts w:ascii="Calibri" w:eastAsia="Calibri" w:hAnsi="Calibri" w:cs="Calibri"/>
            <w:color w:val="000000"/>
          </w:rPr>
          <w:instrText>PAGE</w:instrText>
        </w:r>
        <w:r w:rsidRPr="00CF62DA">
          <w:rPr>
            <w:rFonts w:ascii="Calibri" w:eastAsia="Calibri" w:hAnsi="Calibri"/>
            <w:color w:val="000000"/>
          </w:rPr>
          <w:fldChar w:fldCharType="end"/>
        </w:r>
      </w:p>
      <w:customXmlDelRangeStart w:id="92" w:author="Lucy Li" w:date="2025-10-13T20:42:00Z"/>
    </w:sdtContent>
  </w:sdt>
  <w:customXmlDelRangeEnd w:id="92"/>
  <w:p w14:paraId="00000041" w14:textId="77777777" w:rsidR="00CA5E84" w:rsidRDefault="00CA5E84" w:rsidP="00CF62DA">
    <w:pPr>
      <w:pBdr>
        <w:top w:val="nil"/>
        <w:left w:val="nil"/>
        <w:bottom w:val="nil"/>
        <w:right w:val="nil"/>
        <w:between w:val="nil"/>
      </w:pBdr>
      <w:tabs>
        <w:tab w:val="center" w:pos="4680"/>
        <w:tab w:val="right" w:pos="9360"/>
      </w:tabs>
      <w:spacing w:before="0" w:after="0" w:line="240" w:lineRule="auto"/>
      <w:ind w:right="360"/>
      <w:rPr>
        <w:rFonts w:ascii="Calibri" w:eastAsia="Calibri" w:hAnsi="Calibri"/>
        <w:color w:val="000000"/>
        <w:rPrChange w:id="93" w:author="Lucy Li" w:date="2025-10-13T20:42:00Z">
          <w:rPr>
            <w:rFonts w:eastAsia="Calibri"/>
          </w:rPr>
        </w:rPrChang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DelRangeStart w:id="94" w:author="Lucy Li" w:date="2025-10-13T20:42:00Z"/>
  <w:sdt>
    <w:sdtPr>
      <w:rPr>
        <w:rStyle w:val="PageNumber"/>
      </w:rPr>
      <w:id w:val="-611363202"/>
      <w:docPartObj>
        <w:docPartGallery w:val="Page Numbers (Bottom of Page)"/>
        <w:docPartUnique/>
      </w:docPartObj>
    </w:sdtPr>
    <w:sdtEndPr>
      <w:rPr>
        <w:rStyle w:val="PageNumber"/>
        <w:rFonts w:ascii="Arial" w:hAnsi="Arial" w:cs="Arial"/>
        <w:color w:val="7F7F7F" w:themeColor="text1" w:themeTint="80"/>
      </w:rPr>
    </w:sdtEndPr>
    <w:sdtContent>
      <w:customXmlDelRangeEnd w:id="94"/>
      <w:p w14:paraId="00000042" w14:textId="43300DA0" w:rsidR="00CA5E84" w:rsidRPr="00CF62DA" w:rsidRDefault="00CE2BDD" w:rsidP="00CF62DA">
        <w:pPr>
          <w:pBdr>
            <w:top w:val="nil"/>
            <w:left w:val="nil"/>
            <w:bottom w:val="nil"/>
            <w:right w:val="nil"/>
            <w:between w:val="nil"/>
          </w:pBdr>
          <w:tabs>
            <w:tab w:val="center" w:pos="4680"/>
            <w:tab w:val="right" w:pos="9360"/>
          </w:tabs>
          <w:spacing w:before="0" w:after="0" w:line="240" w:lineRule="auto"/>
          <w:jc w:val="right"/>
          <w:rPr>
            <w:rFonts w:eastAsia="Arial"/>
            <w:color w:val="7F7F7F"/>
          </w:rPr>
        </w:pPr>
        <w:r w:rsidRPr="00CF62DA">
          <w:rPr>
            <w:rFonts w:eastAsia="Arial"/>
            <w:color w:val="7F7F7F"/>
          </w:rPr>
          <w:fldChar w:fldCharType="begin"/>
        </w:r>
        <w:r>
          <w:rPr>
            <w:rFonts w:ascii="Arial" w:eastAsia="Arial" w:hAnsi="Arial" w:cs="Arial"/>
            <w:color w:val="7F7F7F"/>
          </w:rPr>
          <w:instrText>PAGE</w:instrText>
        </w:r>
        <w:r w:rsidRPr="00CF62DA">
          <w:rPr>
            <w:rFonts w:eastAsia="Arial"/>
            <w:color w:val="7F7F7F"/>
          </w:rPr>
          <w:fldChar w:fldCharType="separate"/>
        </w:r>
        <w:r w:rsidR="001A7BC8">
          <w:rPr>
            <w:rFonts w:ascii="Arial" w:eastAsia="Arial" w:hAnsi="Arial" w:cs="Arial"/>
            <w:noProof/>
            <w:color w:val="7F7F7F"/>
          </w:rPr>
          <w:t>1</w:t>
        </w:r>
        <w:r w:rsidRPr="00CF62DA">
          <w:rPr>
            <w:rFonts w:eastAsia="Arial"/>
            <w:color w:val="7F7F7F"/>
          </w:rPr>
          <w:fldChar w:fldCharType="end"/>
        </w:r>
      </w:p>
      <w:customXmlDelRangeStart w:id="95" w:author="Lucy Li" w:date="2025-10-13T20:42:00Z"/>
    </w:sdtContent>
  </w:sdt>
  <w:customXmlDelRangeEnd w:id="95"/>
  <w:p w14:paraId="00000043" w14:textId="6E0DE2F9" w:rsidR="00CA5E84" w:rsidRPr="00CF62DA" w:rsidRDefault="00CE2BDD">
    <w:pPr>
      <w:pBdr>
        <w:top w:val="nil"/>
        <w:left w:val="nil"/>
        <w:bottom w:val="nil"/>
        <w:right w:val="nil"/>
        <w:between w:val="nil"/>
      </w:pBdr>
      <w:tabs>
        <w:tab w:val="center" w:pos="4680"/>
        <w:tab w:val="right" w:pos="9360"/>
      </w:tabs>
      <w:ind w:right="360"/>
      <w:rPr>
        <w:rFonts w:ascii="Arial" w:eastAsia="Arial" w:hAnsi="Arial"/>
        <w:color w:val="7F7F7F"/>
      </w:rPr>
    </w:pPr>
    <w:r w:rsidRPr="00CF62DA">
      <w:rPr>
        <w:rFonts w:ascii="Arial" w:eastAsia="Arial" w:hAnsi="Arial"/>
        <w:color w:val="7F7F7F"/>
        <w:highlight w:val="white"/>
      </w:rPr>
      <w:t>IRAS application</w:t>
    </w:r>
    <w:customXmlDelRangeStart w:id="96" w:author="Lucy Li" w:date="2025-10-13T20:42:00Z"/>
    <w:sdt>
      <w:sdtPr>
        <w:rPr>
          <w:rFonts w:ascii="Arial" w:hAnsi="Arial" w:cs="Arial"/>
          <w:color w:val="7F7F7F" w:themeColor="text1" w:themeTint="80"/>
        </w:rPr>
        <w:tag w:val="goog_rdk_0"/>
        <w:id w:val="1074019393"/>
      </w:sdtPr>
      <w:sdtEndPr/>
      <w:sdtContent>
        <w:customXmlDelRangeEnd w:id="96"/>
        <w:r w:rsidRPr="00CF62DA">
          <w:rPr>
            <w:rFonts w:ascii="Arial" w:eastAsia="Arial" w:hAnsi="Arial"/>
            <w:color w:val="7F7F7F"/>
          </w:rPr>
          <w:t>: 345168</w:t>
        </w:r>
        <w:customXmlDelRangeStart w:id="97" w:author="Lucy Li" w:date="2025-10-13T20:42:00Z"/>
      </w:sdtContent>
    </w:sdt>
    <w:customXmlDelRangeEnd w:id="97"/>
    <w:r w:rsidRPr="00CF62DA">
      <w:rPr>
        <w:rFonts w:ascii="Arial" w:eastAsia="Arial" w:hAnsi="Arial"/>
        <w:color w:val="7F7F7F"/>
        <w:highlight w:val="white"/>
      </w:rPr>
      <w:t xml:space="preserve"> </w:t>
    </w:r>
    <w:r w:rsidRPr="00CF62DA">
      <w:rPr>
        <w:rFonts w:ascii="Arial" w:eastAsia="Arial" w:hAnsi="Arial"/>
        <w:color w:val="7F7F7F"/>
        <w:highlight w:val="white"/>
      </w:rPr>
      <w:tab/>
    </w:r>
    <w:r w:rsidRPr="00CF62DA">
      <w:rPr>
        <w:rFonts w:ascii="Arial" w:eastAsia="Arial" w:hAnsi="Arial"/>
        <w:color w:val="7F7F7F"/>
        <w:highlight w:val="white"/>
      </w:rPr>
      <w:tab/>
      <w:t xml:space="preserve">TYPHOON PIS </w:t>
    </w:r>
    <w:del w:id="98" w:author="Lucy Li" w:date="2025-10-13T20:42:00Z">
      <w:r w:rsidR="00DC2A0E" w:rsidRPr="008C731D">
        <w:rPr>
          <w:rFonts w:ascii="Arial" w:hAnsi="Arial" w:cs="Arial"/>
          <w:color w:val="7F7F7F" w:themeColor="text1" w:themeTint="80"/>
          <w:highlight w:val="white"/>
        </w:rPr>
        <w:delText>v</w:delText>
      </w:r>
      <w:r w:rsidR="00F0093D" w:rsidRPr="008C731D">
        <w:rPr>
          <w:rFonts w:ascii="Arial" w:hAnsi="Arial" w:cs="Arial"/>
          <w:color w:val="7F7F7F" w:themeColor="text1" w:themeTint="80"/>
          <w:highlight w:val="white"/>
        </w:rPr>
        <w:delText>1</w:delText>
      </w:r>
    </w:del>
    <w:ins w:id="99" w:author="Lucy Li" w:date="2025-10-13T20:42:00Z">
      <w:r>
        <w:rPr>
          <w:rFonts w:ascii="Arial" w:eastAsia="Arial" w:hAnsi="Arial" w:cs="Arial"/>
          <w:color w:val="7F7F7F"/>
          <w:highlight w:val="white"/>
        </w:rPr>
        <w:t>v2</w:t>
      </w:r>
    </w:ins>
    <w:r w:rsidRPr="00CF62DA">
      <w:rPr>
        <w:rFonts w:ascii="Arial" w:eastAsia="Arial" w:hAnsi="Arial"/>
        <w:color w:val="7F7F7F"/>
        <w:highlight w:val="white"/>
      </w:rPr>
      <w:t>.</w:t>
    </w:r>
    <w:ins w:id="100" w:author="Lucy Li" w:date="2025-10-22T21:24:00Z">
      <w:r w:rsidR="00FC6ECB">
        <w:rPr>
          <w:rFonts w:ascii="Arial" w:eastAsia="Arial" w:hAnsi="Arial"/>
          <w:color w:val="7F7F7F"/>
          <w:highlight w:val="white"/>
        </w:rPr>
        <w:t>1</w:t>
      </w:r>
    </w:ins>
    <w:r w:rsidRPr="00CF62DA">
      <w:rPr>
        <w:rFonts w:ascii="Arial" w:eastAsia="Arial" w:hAnsi="Arial"/>
        <w:color w:val="7F7F7F"/>
        <w:highlight w:val="white"/>
      </w:rPr>
      <w:t xml:space="preserve">, </w:t>
    </w:r>
    <w:r w:rsidRPr="00CF62DA">
      <w:rPr>
        <w:rFonts w:ascii="Arial" w:eastAsia="Arial" w:hAnsi="Arial"/>
        <w:color w:val="7F7F7F"/>
      </w:rPr>
      <w:t xml:space="preserve"> 2</w:t>
    </w:r>
    <w:del w:id="101" w:author="Lucy Li" w:date="2025-10-22T21:24:00Z">
      <w:r w:rsidRPr="00CF62DA" w:rsidDel="00FC6ECB">
        <w:rPr>
          <w:rFonts w:ascii="Arial" w:eastAsia="Arial" w:hAnsi="Arial"/>
          <w:color w:val="7F7F7F"/>
        </w:rPr>
        <w:delText>6/</w:delText>
      </w:r>
    </w:del>
    <w:ins w:id="102" w:author="Lucy Li" w:date="2025-10-22T21:24:00Z">
      <w:r w:rsidR="00FC6ECB">
        <w:rPr>
          <w:rFonts w:ascii="Arial" w:eastAsia="Arial" w:hAnsi="Arial"/>
          <w:color w:val="7F7F7F"/>
        </w:rPr>
        <w:t>2/</w:t>
      </w:r>
    </w:ins>
    <w:del w:id="103" w:author="Lucy Li" w:date="2025-10-13T20:42:00Z">
      <w:r w:rsidR="00DC2A0E" w:rsidRPr="008C731D">
        <w:rPr>
          <w:rFonts w:ascii="Arial" w:hAnsi="Arial" w:cs="Arial"/>
          <w:color w:val="7F7F7F" w:themeColor="text1" w:themeTint="80"/>
        </w:rPr>
        <w:delText>09</w:delText>
      </w:r>
    </w:del>
    <w:ins w:id="104" w:author="Lucy Li" w:date="2025-10-13T20:42:00Z">
      <w:r>
        <w:rPr>
          <w:rFonts w:ascii="Arial" w:eastAsia="Arial" w:hAnsi="Arial" w:cs="Arial"/>
          <w:color w:val="7F7F7F"/>
        </w:rPr>
        <w:t>1</w:t>
      </w:r>
    </w:ins>
    <w:ins w:id="105" w:author="Lucy Li" w:date="2025-10-22T21:24:00Z">
      <w:r w:rsidR="00FC6ECB">
        <w:rPr>
          <w:rFonts w:ascii="Arial" w:eastAsia="Arial" w:hAnsi="Arial" w:cs="Arial"/>
          <w:color w:val="7F7F7F"/>
        </w:rPr>
        <w:t>0</w:t>
      </w:r>
    </w:ins>
    <w:r w:rsidRPr="00CF62DA">
      <w:rPr>
        <w:rFonts w:ascii="Arial" w:eastAsia="Arial" w:hAnsi="Arial"/>
        <w:color w:val="7F7F7F"/>
      </w:rPr>
      <w:t>/2</w:t>
    </w:r>
    <w:ins w:id="106" w:author="Lucy Li" w:date="2025-10-29T21:46:00Z">
      <w:r w:rsidR="0021181B">
        <w:rPr>
          <w:rFonts w:ascii="Arial" w:eastAsia="Arial" w:hAnsi="Arial"/>
          <w:color w:val="7F7F7F"/>
        </w:rPr>
        <w:t>5</w:t>
      </w:r>
    </w:ins>
    <w:del w:id="107" w:author="Lucy Li" w:date="2025-10-29T21:46:00Z">
      <w:r w:rsidRPr="00CF62DA" w:rsidDel="0021181B">
        <w:rPr>
          <w:rFonts w:ascii="Arial" w:eastAsia="Arial" w:hAnsi="Arial"/>
          <w:color w:val="7F7F7F"/>
        </w:rPr>
        <w:delText>4</w:delText>
      </w:r>
    </w:del>
    <w:r w:rsidRPr="00CF62DA">
      <w:rPr>
        <w:rFonts w:ascii="Arial" w:eastAsia="Arial" w:hAnsi="Arial"/>
        <w:color w:val="7F7F7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4" w14:textId="77777777" w:rsidR="00CA5E84" w:rsidRDefault="00CE2BDD">
    <w:pPr>
      <w:pBdr>
        <w:top w:val="nil"/>
        <w:left w:val="nil"/>
        <w:bottom w:val="nil"/>
        <w:right w:val="nil"/>
        <w:between w:val="nil"/>
      </w:pBdr>
      <w:tabs>
        <w:tab w:val="center" w:pos="4680"/>
        <w:tab w:val="right" w:pos="9360"/>
      </w:tabs>
      <w:spacing w:before="0" w:after="0" w:line="240" w:lineRule="auto"/>
      <w:rPr>
        <w:rFonts w:ascii="Calibri" w:eastAsia="Calibri" w:hAnsi="Calibri" w:cs="Calibri"/>
        <w:color w:val="000000"/>
      </w:rPr>
    </w:pPr>
    <w:r>
      <w:rPr>
        <w:rFonts w:ascii="Calibri" w:eastAsia="Calibri" w:hAnsi="Calibri" w:cs="Calibri"/>
        <w:b/>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72639" w14:textId="77777777" w:rsidR="00C068A4" w:rsidRDefault="00C068A4">
      <w:pPr>
        <w:spacing w:before="0" w:after="0" w:line="240" w:lineRule="auto"/>
      </w:pPr>
      <w:r>
        <w:separator/>
      </w:r>
    </w:p>
  </w:footnote>
  <w:footnote w:type="continuationSeparator" w:id="0">
    <w:p w14:paraId="54F8A280" w14:textId="77777777" w:rsidR="00C068A4" w:rsidRDefault="00C068A4">
      <w:pPr>
        <w:spacing w:before="0" w:after="0" w:line="240" w:lineRule="auto"/>
      </w:pPr>
      <w:r>
        <w:continuationSeparator/>
      </w:r>
    </w:p>
  </w:footnote>
  <w:footnote w:type="continuationNotice" w:id="1">
    <w:p w14:paraId="5EAF1364" w14:textId="77777777" w:rsidR="00C068A4" w:rsidRDefault="00C068A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F" w14:textId="77777777" w:rsidR="00CA5E84" w:rsidRPr="00CF62DA" w:rsidRDefault="00CE2BDD">
    <w:pPr>
      <w:pBdr>
        <w:top w:val="nil"/>
        <w:left w:val="nil"/>
        <w:bottom w:val="nil"/>
        <w:right w:val="nil"/>
        <w:between w:val="nil"/>
      </w:pBdr>
      <w:tabs>
        <w:tab w:val="center" w:pos="4680"/>
        <w:tab w:val="right" w:pos="9360"/>
      </w:tabs>
      <w:spacing w:before="0" w:after="0" w:line="240" w:lineRule="auto"/>
      <w:rPr>
        <w:rFonts w:ascii="Arial" w:eastAsia="Arial" w:hAnsi="Arial"/>
        <w:i/>
        <w:color w:val="7F7F7F"/>
      </w:rPr>
    </w:pPr>
    <w:r w:rsidRPr="00CF62DA">
      <w:rPr>
        <w:rFonts w:ascii="Arial" w:eastAsia="Arial" w:hAnsi="Arial"/>
        <w:i/>
        <w:color w:val="7F7F7F"/>
      </w:rPr>
      <w:t>The TYPHOON Study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03A50"/>
    <w:multiLevelType w:val="multilevel"/>
    <w:tmpl w:val="ADE0FDFE"/>
    <w:lvl w:ilvl="0">
      <w:start w:val="1"/>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FC606B"/>
    <w:multiLevelType w:val="multilevel"/>
    <w:tmpl w:val="55449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329A74D0"/>
    <w:multiLevelType w:val="multilevel"/>
    <w:tmpl w:val="61F21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0E3C04"/>
    <w:multiLevelType w:val="multilevel"/>
    <w:tmpl w:val="5FCA67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22963D9"/>
    <w:multiLevelType w:val="multilevel"/>
    <w:tmpl w:val="AD484BC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545767E3"/>
    <w:multiLevelType w:val="multilevel"/>
    <w:tmpl w:val="122C87B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56220C68"/>
    <w:multiLevelType w:val="multilevel"/>
    <w:tmpl w:val="6D082322"/>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A0E24FA"/>
    <w:multiLevelType w:val="multilevel"/>
    <w:tmpl w:val="AB4E78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5A553819"/>
    <w:multiLevelType w:val="multilevel"/>
    <w:tmpl w:val="88640E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28369A"/>
    <w:multiLevelType w:val="multilevel"/>
    <w:tmpl w:val="FDC628A6"/>
    <w:lvl w:ilvl="0">
      <w:start w:val="1"/>
      <w:numFmt w:val="decimal"/>
      <w:pStyle w:val="Heading1"/>
      <w:lvlText w:val="%1"/>
      <w:lvlJc w:val="left"/>
      <w:pPr>
        <w:ind w:left="420" w:hanging="420"/>
      </w:pPr>
    </w:lvl>
    <w:lvl w:ilvl="1">
      <w:start w:val="11"/>
      <w:numFmt w:val="decimal"/>
      <w:pStyle w:val="Heading2"/>
      <w:lvlText w:val="%1.%2"/>
      <w:lvlJc w:val="left"/>
      <w:pPr>
        <w:ind w:left="703" w:hanging="420"/>
      </w:pPr>
    </w:lvl>
    <w:lvl w:ilvl="2">
      <w:start w:val="1"/>
      <w:numFmt w:val="decimal"/>
      <w:lvlText w:val="%1.%2.%3"/>
      <w:lvlJc w:val="left"/>
      <w:pPr>
        <w:ind w:left="720" w:hanging="720"/>
      </w:pPr>
    </w:lvl>
    <w:lvl w:ilvl="3">
      <w:start w:val="1"/>
      <w:numFmt w:val="decimal"/>
      <w:pStyle w:val="Heading4"/>
      <w:lvlText w:val="%1.%2.%3.%4"/>
      <w:lvlJc w:val="left"/>
      <w:pPr>
        <w:ind w:left="720" w:hanging="720"/>
      </w:pPr>
    </w:lvl>
    <w:lvl w:ilvl="4">
      <w:start w:val="1"/>
      <w:numFmt w:val="decimal"/>
      <w:pStyle w:val="Heading5"/>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6F9A259A"/>
    <w:multiLevelType w:val="multilevel"/>
    <w:tmpl w:val="94D08FC2"/>
    <w:lvl w:ilvl="0">
      <w:start w:val="1"/>
      <w:numFmt w:val="decimal"/>
      <w:lvlText w:val="%1"/>
      <w:lvlJc w:val="left"/>
      <w:pPr>
        <w:ind w:left="420" w:hanging="420"/>
      </w:pPr>
    </w:lvl>
    <w:lvl w:ilvl="1">
      <w:start w:val="14"/>
      <w:numFmt w:val="decimal"/>
      <w:lvlText w:val="%1.%2"/>
      <w:lvlJc w:val="left"/>
      <w:pPr>
        <w:ind w:left="420" w:hanging="420"/>
      </w:pPr>
    </w:lvl>
    <w:lvl w:ilvl="2">
      <w:start w:val="1"/>
      <w:numFmt w:val="decimal"/>
      <w:pStyle w:val="Heading3"/>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7"/>
  </w:num>
  <w:num w:numId="2">
    <w:abstractNumId w:val="9"/>
  </w:num>
  <w:num w:numId="3">
    <w:abstractNumId w:val="10"/>
  </w:num>
  <w:num w:numId="4">
    <w:abstractNumId w:val="4"/>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0"/>
  </w:num>
  <w:num w:numId="9">
    <w:abstractNumId w:val="5"/>
  </w:num>
  <w:num w:numId="10">
    <w:abstractNumId w:val="2"/>
  </w:num>
  <w:num w:numId="11">
    <w:abstractNumId w:val="1"/>
  </w:num>
  <w:num w:numId="1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cy Li">
    <w15:presenceInfo w15:providerId="None" w15:userId="Lucy 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E84"/>
    <w:rsid w:val="00061327"/>
    <w:rsid w:val="000F1412"/>
    <w:rsid w:val="001078FE"/>
    <w:rsid w:val="001A7BC8"/>
    <w:rsid w:val="001C609C"/>
    <w:rsid w:val="0021181B"/>
    <w:rsid w:val="0024270F"/>
    <w:rsid w:val="00272E8B"/>
    <w:rsid w:val="002D04BC"/>
    <w:rsid w:val="00302BBD"/>
    <w:rsid w:val="0031016F"/>
    <w:rsid w:val="00310962"/>
    <w:rsid w:val="003315D7"/>
    <w:rsid w:val="00361EB1"/>
    <w:rsid w:val="00400FC0"/>
    <w:rsid w:val="004F0642"/>
    <w:rsid w:val="005E7EF3"/>
    <w:rsid w:val="00646C97"/>
    <w:rsid w:val="00810537"/>
    <w:rsid w:val="0088400D"/>
    <w:rsid w:val="00896809"/>
    <w:rsid w:val="008C731D"/>
    <w:rsid w:val="008E08C1"/>
    <w:rsid w:val="008F72FE"/>
    <w:rsid w:val="00A13276"/>
    <w:rsid w:val="00A76B14"/>
    <w:rsid w:val="00AA6C32"/>
    <w:rsid w:val="00AC3707"/>
    <w:rsid w:val="00B509F7"/>
    <w:rsid w:val="00B7210C"/>
    <w:rsid w:val="00B8421F"/>
    <w:rsid w:val="00C068A4"/>
    <w:rsid w:val="00C079E8"/>
    <w:rsid w:val="00C37997"/>
    <w:rsid w:val="00C5694D"/>
    <w:rsid w:val="00C61B3F"/>
    <w:rsid w:val="00CA5E84"/>
    <w:rsid w:val="00CB4C1A"/>
    <w:rsid w:val="00CE2BDD"/>
    <w:rsid w:val="00CF62DA"/>
    <w:rsid w:val="00D20C54"/>
    <w:rsid w:val="00D43B50"/>
    <w:rsid w:val="00D72C0E"/>
    <w:rsid w:val="00D75789"/>
    <w:rsid w:val="00DA16CB"/>
    <w:rsid w:val="00DC2A0E"/>
    <w:rsid w:val="00DF28E8"/>
    <w:rsid w:val="00E07412"/>
    <w:rsid w:val="00E2515E"/>
    <w:rsid w:val="00E8114C"/>
    <w:rsid w:val="00EF2250"/>
    <w:rsid w:val="00EF237B"/>
    <w:rsid w:val="00F0093D"/>
    <w:rsid w:val="00F15846"/>
    <w:rsid w:val="00F66317"/>
    <w:rsid w:val="00FA7124"/>
    <w:rsid w:val="00FC6E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BD420C1"/>
  <w15:docId w15:val="{C145DA9B-AED5-8442-969E-DE82D0CCD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US" w:bidi="ar-SA"/>
      </w:rPr>
    </w:rPrDefault>
    <w:pPrDefault>
      <w:pPr>
        <w:spacing w:before="240" w:after="120" w:line="30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2391"/>
    <w:rPr>
      <w:rFonts w:asciiTheme="majorHAnsi" w:eastAsia="Times New Roman" w:hAnsiTheme="majorHAnsi" w:cstheme="majorHAnsi"/>
    </w:rPr>
  </w:style>
  <w:style w:type="paragraph" w:styleId="Heading1">
    <w:name w:val="heading 1"/>
    <w:basedOn w:val="Normal"/>
    <w:next w:val="Normal"/>
    <w:link w:val="Heading1Char"/>
    <w:uiPriority w:val="9"/>
    <w:qFormat/>
    <w:rsid w:val="00C37997"/>
    <w:pPr>
      <w:keepNext/>
      <w:keepLines/>
      <w:pageBreakBefore/>
      <w:numPr>
        <w:numId w:val="2"/>
      </w:numPr>
      <w:pBdr>
        <w:bottom w:val="single" w:sz="4" w:space="1" w:color="auto"/>
      </w:pBdr>
      <w:spacing w:after="360"/>
      <w:outlineLvl w:val="0"/>
    </w:pPr>
    <w:rPr>
      <w:rFonts w:ascii="London Tube Normal" w:eastAsiaTheme="majorEastAsia" w:hAnsi="London Tube Normal" w:cs="Times New Roman (Headings CS)"/>
      <w:smallCaps/>
      <w:color w:val="2F5496" w:themeColor="accent1" w:themeShade="BF"/>
      <w:sz w:val="36"/>
      <w:szCs w:val="32"/>
    </w:rPr>
  </w:style>
  <w:style w:type="paragraph" w:styleId="Heading2">
    <w:name w:val="heading 2"/>
    <w:basedOn w:val="Normal"/>
    <w:next w:val="Normal"/>
    <w:link w:val="Heading2Char"/>
    <w:uiPriority w:val="9"/>
    <w:unhideWhenUsed/>
    <w:qFormat/>
    <w:rsid w:val="00C37997"/>
    <w:pPr>
      <w:numPr>
        <w:ilvl w:val="1"/>
        <w:numId w:val="2"/>
      </w:numPr>
      <w:spacing w:before="480"/>
      <w:outlineLvl w:val="1"/>
    </w:pPr>
    <w:rPr>
      <w:rFonts w:ascii="Calibri" w:hAnsi="Calibri" w:cs="Times New Roman (Headings CS)"/>
      <w:sz w:val="24"/>
    </w:rPr>
  </w:style>
  <w:style w:type="paragraph" w:styleId="Heading3">
    <w:name w:val="heading 3"/>
    <w:basedOn w:val="Normal"/>
    <w:next w:val="Normal"/>
    <w:link w:val="Heading3Char"/>
    <w:uiPriority w:val="9"/>
    <w:semiHidden/>
    <w:unhideWhenUsed/>
    <w:qFormat/>
    <w:rsid w:val="00C37997"/>
    <w:pPr>
      <w:keepNext/>
      <w:keepLines/>
      <w:numPr>
        <w:ilvl w:val="2"/>
        <w:numId w:val="3"/>
      </w:numPr>
      <w:spacing w:before="360" w:after="60"/>
      <w:contextualSpacing/>
      <w:outlineLvl w:val="2"/>
    </w:pPr>
    <w:rPr>
      <w:rFonts w:eastAsiaTheme="majorEastAsia" w:cstheme="majorBidi"/>
      <w:color w:val="1F3763" w:themeColor="accent1" w:themeShade="7F"/>
    </w:rPr>
  </w:style>
  <w:style w:type="paragraph" w:styleId="Heading4">
    <w:name w:val="heading 4"/>
    <w:basedOn w:val="Normal"/>
    <w:next w:val="Normal"/>
    <w:link w:val="Heading4Char"/>
    <w:uiPriority w:val="9"/>
    <w:semiHidden/>
    <w:unhideWhenUsed/>
    <w:qFormat/>
    <w:rsid w:val="00C37997"/>
    <w:pPr>
      <w:keepNext/>
      <w:keepLines/>
      <w:numPr>
        <w:ilvl w:val="3"/>
        <w:numId w:val="2"/>
      </w:numPr>
      <w:spacing w:before="40"/>
      <w:outlineLvl w:val="3"/>
    </w:pPr>
    <w:rPr>
      <w:rFonts w:cstheme="majorBidi"/>
      <w:i/>
      <w:iCs/>
      <w:color w:val="2F5496" w:themeColor="accent1" w:themeShade="BF"/>
    </w:rPr>
  </w:style>
  <w:style w:type="paragraph" w:styleId="Heading5">
    <w:name w:val="heading 5"/>
    <w:basedOn w:val="Normal"/>
    <w:next w:val="Normal"/>
    <w:link w:val="Heading5Char"/>
    <w:uiPriority w:val="9"/>
    <w:semiHidden/>
    <w:unhideWhenUsed/>
    <w:qFormat/>
    <w:rsid w:val="00C37997"/>
    <w:pPr>
      <w:keepNext/>
      <w:keepLines/>
      <w:numPr>
        <w:ilvl w:val="4"/>
        <w:numId w:val="2"/>
      </w:numPr>
      <w:spacing w:before="40" w:after="0"/>
      <w:outlineLvl w:val="4"/>
    </w:pPr>
    <w:rPr>
      <w:rFonts w:eastAsiaTheme="majorEastAsia" w:cstheme="majorBidi"/>
      <w:color w:val="2F5496"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uiPriority w:val="10"/>
    <w:qFormat/>
    <w:rsid w:val="00630DD1"/>
    <w:pPr>
      <w:keepNext/>
      <w:keepLines/>
      <w:pageBreakBefore/>
      <w:pBdr>
        <w:bottom w:val="single" w:sz="4" w:space="1" w:color="auto"/>
      </w:pBdr>
      <w:spacing w:line="240" w:lineRule="auto"/>
      <w:contextualSpacing/>
      <w:jc w:val="left"/>
    </w:pPr>
    <w:rPr>
      <w:rFonts w:eastAsiaTheme="majorEastAsia" w:cstheme="majorBidi"/>
      <w:spacing w:val="-10"/>
      <w:kern w:val="28"/>
      <w:sz w:val="40"/>
      <w:szCs w:val="40"/>
    </w:rPr>
  </w:style>
  <w:style w:type="character" w:customStyle="1" w:styleId="Heading1Char">
    <w:name w:val="Heading 1 Char"/>
    <w:basedOn w:val="DefaultParagraphFont"/>
    <w:link w:val="Heading1"/>
    <w:uiPriority w:val="9"/>
    <w:rsid w:val="00EE691B"/>
    <w:rPr>
      <w:rFonts w:ascii="London Tube Normal" w:eastAsiaTheme="majorEastAsia" w:hAnsi="London Tube Normal" w:cs="Times New Roman (Headings CS)"/>
      <w:smallCaps/>
      <w:color w:val="2F5496" w:themeColor="accent1" w:themeShade="BF"/>
      <w:sz w:val="36"/>
      <w:szCs w:val="32"/>
    </w:rPr>
  </w:style>
  <w:style w:type="character" w:customStyle="1" w:styleId="Heading2Char">
    <w:name w:val="Heading 2 Char"/>
    <w:basedOn w:val="DefaultParagraphFont"/>
    <w:link w:val="Heading2"/>
    <w:uiPriority w:val="9"/>
    <w:rsid w:val="00EE691B"/>
    <w:rPr>
      <w:rFonts w:eastAsia="Times New Roman" w:cs="Times New Roman (Headings CS)"/>
      <w:sz w:val="24"/>
    </w:rPr>
  </w:style>
  <w:style w:type="character" w:customStyle="1" w:styleId="Heading3Char">
    <w:name w:val="Heading 3 Char"/>
    <w:basedOn w:val="DefaultParagraphFont"/>
    <w:link w:val="Heading3"/>
    <w:uiPriority w:val="9"/>
    <w:semiHidden/>
    <w:rsid w:val="00EE691B"/>
    <w:rPr>
      <w:rFonts w:asciiTheme="majorHAnsi" w:eastAsiaTheme="majorEastAsia" w:hAnsiTheme="majorHAnsi" w:cstheme="majorBidi"/>
      <w:color w:val="1F3763" w:themeColor="accent1" w:themeShade="7F"/>
    </w:rPr>
  </w:style>
  <w:style w:type="character" w:customStyle="1" w:styleId="TitleChar">
    <w:name w:val="Title Char"/>
    <w:basedOn w:val="DefaultParagraphFont"/>
    <w:link w:val="Title"/>
    <w:uiPriority w:val="10"/>
    <w:rsid w:val="00630DD1"/>
    <w:rPr>
      <w:rFonts w:asciiTheme="majorHAnsi" w:eastAsiaTheme="majorEastAsia" w:hAnsiTheme="majorHAnsi" w:cstheme="majorBidi"/>
      <w:color w:val="auto"/>
      <w:spacing w:val="-10"/>
      <w:kern w:val="28"/>
      <w:sz w:val="40"/>
      <w:szCs w:val="40"/>
    </w:rPr>
  </w:style>
  <w:style w:type="paragraph" w:styleId="ListParagraph">
    <w:name w:val="List Paragraph"/>
    <w:basedOn w:val="Normal"/>
    <w:autoRedefine/>
    <w:uiPriority w:val="34"/>
    <w:qFormat/>
    <w:rsid w:val="004A5BB5"/>
    <w:pPr>
      <w:keepNext/>
      <w:keepLines/>
      <w:contextualSpacing/>
    </w:pPr>
    <w:rPr>
      <w:rFonts w:cstheme="minorBidi"/>
    </w:rPr>
  </w:style>
  <w:style w:type="paragraph" w:styleId="NoSpacing">
    <w:name w:val="No Spacing"/>
    <w:basedOn w:val="Normal"/>
    <w:autoRedefine/>
    <w:uiPriority w:val="1"/>
    <w:qFormat/>
    <w:rsid w:val="000130E7"/>
    <w:pPr>
      <w:spacing w:after="0" w:line="240" w:lineRule="auto"/>
      <w:contextualSpacing/>
      <w:jc w:val="left"/>
    </w:pPr>
    <w:rPr>
      <w:rFonts w:cs="Calibri"/>
      <w:bCs/>
    </w:rPr>
  </w:style>
  <w:style w:type="paragraph" w:styleId="TOC1">
    <w:name w:val="toc 1"/>
    <w:basedOn w:val="Normal"/>
    <w:next w:val="Normal"/>
    <w:autoRedefine/>
    <w:uiPriority w:val="39"/>
    <w:unhideWhenUsed/>
    <w:rsid w:val="00215D2A"/>
    <w:pPr>
      <w:tabs>
        <w:tab w:val="left" w:pos="480"/>
        <w:tab w:val="right" w:leader="dot" w:pos="9015"/>
      </w:tabs>
      <w:spacing w:line="480" w:lineRule="auto"/>
    </w:pPr>
    <w:rPr>
      <w:rFonts w:cs="Calibri (Body)"/>
      <w:bCs/>
      <w:noProof/>
      <w:sz w:val="24"/>
    </w:rPr>
  </w:style>
  <w:style w:type="paragraph" w:styleId="TOCHeading">
    <w:name w:val="TOC Heading"/>
    <w:basedOn w:val="Normal"/>
    <w:next w:val="Normal"/>
    <w:autoRedefine/>
    <w:uiPriority w:val="39"/>
    <w:unhideWhenUsed/>
    <w:qFormat/>
    <w:rsid w:val="00215D2A"/>
    <w:pPr>
      <w:pBdr>
        <w:bottom w:val="single" w:sz="4" w:space="1" w:color="auto"/>
      </w:pBdr>
      <w:spacing w:before="480"/>
    </w:pPr>
    <w:rPr>
      <w:bCs/>
      <w:color w:val="2F5496" w:themeColor="accent1" w:themeShade="BF"/>
      <w:sz w:val="32"/>
      <w:szCs w:val="24"/>
      <w:lang w:val="en-US"/>
    </w:rPr>
  </w:style>
  <w:style w:type="character" w:customStyle="1" w:styleId="Heading4Char">
    <w:name w:val="Heading 4 Char"/>
    <w:basedOn w:val="DefaultParagraphFont"/>
    <w:link w:val="Heading4"/>
    <w:uiPriority w:val="9"/>
    <w:semiHidden/>
    <w:rsid w:val="004A5BB5"/>
    <w:rPr>
      <w:rFonts w:asciiTheme="majorHAnsi" w:eastAsia="Times New Roman"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4A5BB5"/>
    <w:rPr>
      <w:rFonts w:asciiTheme="majorHAnsi" w:eastAsiaTheme="majorEastAsia" w:hAnsiTheme="majorHAnsi" w:cstheme="majorBidi"/>
      <w:color w:val="2F5496" w:themeColor="accent1" w:themeShade="BF"/>
    </w:rPr>
  </w:style>
  <w:style w:type="character" w:styleId="Strong">
    <w:name w:val="Strong"/>
    <w:basedOn w:val="DefaultParagraphFont"/>
    <w:uiPriority w:val="22"/>
    <w:qFormat/>
    <w:rsid w:val="00D32391"/>
    <w:rPr>
      <w:b/>
      <w:bCs/>
    </w:rPr>
  </w:style>
  <w:style w:type="table" w:styleId="TableGrid">
    <w:name w:val="Table Grid"/>
    <w:basedOn w:val="TableNormal"/>
    <w:uiPriority w:val="39"/>
    <w:rsid w:val="00D3239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239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32391"/>
    <w:rPr>
      <w:rFonts w:asciiTheme="majorHAnsi" w:eastAsia="Times New Roman" w:hAnsiTheme="majorHAnsi" w:cstheme="majorHAnsi"/>
      <w:sz w:val="22"/>
    </w:rPr>
  </w:style>
  <w:style w:type="paragraph" w:styleId="Footer">
    <w:name w:val="footer"/>
    <w:basedOn w:val="Normal"/>
    <w:link w:val="FooterChar"/>
    <w:uiPriority w:val="99"/>
    <w:unhideWhenUsed/>
    <w:qFormat/>
    <w:rsid w:val="00D3239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32391"/>
    <w:rPr>
      <w:rFonts w:asciiTheme="majorHAnsi" w:eastAsia="Times New Roman" w:hAnsiTheme="majorHAnsi" w:cstheme="majorHAnsi"/>
      <w:sz w:val="22"/>
    </w:rPr>
  </w:style>
  <w:style w:type="character" w:styleId="PageNumber">
    <w:name w:val="page number"/>
    <w:basedOn w:val="DefaultParagraphFont"/>
    <w:uiPriority w:val="99"/>
    <w:semiHidden/>
    <w:unhideWhenUsed/>
    <w:rsid w:val="00D32391"/>
  </w:style>
  <w:style w:type="character" w:styleId="Hyperlink">
    <w:name w:val="Hyperlink"/>
    <w:basedOn w:val="DefaultParagraphFont"/>
    <w:uiPriority w:val="99"/>
    <w:unhideWhenUsed/>
    <w:rsid w:val="008F69A2"/>
    <w:rPr>
      <w:color w:val="0563C1" w:themeColor="hyperlink"/>
      <w:u w:val="single"/>
    </w:rPr>
  </w:style>
  <w:style w:type="character" w:customStyle="1" w:styleId="UnresolvedMention1">
    <w:name w:val="Unresolved Mention1"/>
    <w:basedOn w:val="DefaultParagraphFont"/>
    <w:uiPriority w:val="99"/>
    <w:rsid w:val="00891C79"/>
    <w:rPr>
      <w:color w:val="605E5C"/>
      <w:shd w:val="clear" w:color="auto" w:fill="E1DFDD"/>
    </w:rPr>
  </w:style>
  <w:style w:type="paragraph" w:styleId="BalloonText">
    <w:name w:val="Balloon Text"/>
    <w:basedOn w:val="Normal"/>
    <w:link w:val="BalloonTextChar"/>
    <w:uiPriority w:val="99"/>
    <w:semiHidden/>
    <w:unhideWhenUsed/>
    <w:rsid w:val="007F50B1"/>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F50B1"/>
    <w:rPr>
      <w:rFonts w:ascii="Times New Roman" w:eastAsia="Times New Roman" w:hAnsi="Times New Roman"/>
      <w:sz w:val="18"/>
      <w:szCs w:val="18"/>
    </w:rPr>
  </w:style>
  <w:style w:type="table" w:customStyle="1" w:styleId="TableGrid1">
    <w:name w:val="Table Grid1"/>
    <w:basedOn w:val="TableNormal"/>
    <w:next w:val="TableGrid"/>
    <w:uiPriority w:val="39"/>
    <w:rsid w:val="00AD76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22AF"/>
    <w:rPr>
      <w:sz w:val="16"/>
      <w:szCs w:val="16"/>
    </w:rPr>
  </w:style>
  <w:style w:type="paragraph" w:styleId="CommentText">
    <w:name w:val="annotation text"/>
    <w:basedOn w:val="Normal"/>
    <w:link w:val="CommentTextChar"/>
    <w:uiPriority w:val="99"/>
    <w:semiHidden/>
    <w:unhideWhenUsed/>
    <w:rsid w:val="00E922AF"/>
    <w:pPr>
      <w:spacing w:line="240" w:lineRule="auto"/>
    </w:pPr>
    <w:rPr>
      <w:sz w:val="20"/>
    </w:rPr>
  </w:style>
  <w:style w:type="character" w:customStyle="1" w:styleId="CommentTextChar">
    <w:name w:val="Comment Text Char"/>
    <w:basedOn w:val="DefaultParagraphFont"/>
    <w:link w:val="CommentText"/>
    <w:uiPriority w:val="99"/>
    <w:semiHidden/>
    <w:rsid w:val="00E922AF"/>
    <w:rPr>
      <w:rFonts w:asciiTheme="majorHAnsi" w:eastAsia="Times New Roman" w:hAnsiTheme="majorHAnsi" w:cstheme="majorHAnsi"/>
    </w:rPr>
  </w:style>
  <w:style w:type="paragraph" w:styleId="CommentSubject">
    <w:name w:val="annotation subject"/>
    <w:basedOn w:val="CommentText"/>
    <w:next w:val="CommentText"/>
    <w:link w:val="CommentSubjectChar"/>
    <w:uiPriority w:val="99"/>
    <w:semiHidden/>
    <w:unhideWhenUsed/>
    <w:rsid w:val="00E922AF"/>
    <w:rPr>
      <w:b/>
      <w:bCs/>
    </w:rPr>
  </w:style>
  <w:style w:type="character" w:customStyle="1" w:styleId="CommentSubjectChar">
    <w:name w:val="Comment Subject Char"/>
    <w:basedOn w:val="CommentTextChar"/>
    <w:link w:val="CommentSubject"/>
    <w:uiPriority w:val="99"/>
    <w:semiHidden/>
    <w:rsid w:val="00E922AF"/>
    <w:rPr>
      <w:rFonts w:asciiTheme="majorHAnsi" w:eastAsia="Times New Roman" w:hAnsiTheme="majorHAnsi" w:cstheme="majorHAnsi"/>
      <w:b/>
      <w:bCs/>
    </w:rPr>
  </w:style>
  <w:style w:type="paragraph" w:styleId="Revision">
    <w:name w:val="Revision"/>
    <w:hidden/>
    <w:uiPriority w:val="99"/>
    <w:semiHidden/>
    <w:rsid w:val="009B09C5"/>
    <w:pPr>
      <w:spacing w:before="0" w:after="0" w:line="240" w:lineRule="auto"/>
      <w:jc w:val="left"/>
    </w:pPr>
    <w:rPr>
      <w:rFonts w:asciiTheme="majorHAnsi" w:eastAsia="Times New Roman" w:hAnsiTheme="majorHAnsi" w:cstheme="majorHAnsi"/>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FollowedHyperlink">
    <w:name w:val="FollowedHyperlink"/>
    <w:basedOn w:val="DefaultParagraphFont"/>
    <w:uiPriority w:val="99"/>
    <w:semiHidden/>
    <w:unhideWhenUsed/>
    <w:rsid w:val="00D72C0E"/>
    <w:rPr>
      <w:color w:val="954F72" w:themeColor="followedHyperlink"/>
      <w:u w:val="single"/>
    </w:rPr>
  </w:style>
  <w:style w:type="paragraph" w:styleId="NormalWeb">
    <w:name w:val="Normal (Web)"/>
    <w:basedOn w:val="Normal"/>
    <w:uiPriority w:val="99"/>
    <w:unhideWhenUsed/>
    <w:rsid w:val="00A13276"/>
    <w:pPr>
      <w:spacing w:before="100" w:beforeAutospacing="1" w:after="100" w:afterAutospacing="1" w:line="240" w:lineRule="auto"/>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research.ncl.ac.uk/nattin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yphoonstudy@entintegrate.co.uk" TargetMode="External"/><Relationship Id="rId4" Type="http://schemas.openxmlformats.org/officeDocument/2006/relationships/settings" Target="settings.xml"/><Relationship Id="rId9" Type="http://schemas.openxmlformats.org/officeDocument/2006/relationships/hyperlink" Target="mailto:typhoonstudy@entintegrate.co.uk"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z4NhDVBKwoGDkQtzN3ysANawWw==">CgMxLjA4AHIhMVZQOUZVY3BpYXVqa1VmdFN0NnBzYW9tOUhZUG1uSmI2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1397</Words>
  <Characters>7967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Hardman</dc:creator>
  <cp:lastModifiedBy>Lucy Li</cp:lastModifiedBy>
  <cp:revision>7</cp:revision>
  <dcterms:created xsi:type="dcterms:W3CDTF">2025-10-13T19:42:00Z</dcterms:created>
  <dcterms:modified xsi:type="dcterms:W3CDTF">2025-10-29T21:46:00Z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46fd8c94d04f642af9838e6921d5c14f0d5211215ee0da79a017c034df56fe1e</vt:lpwstr>
  </property>
</Properties>
</file>